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center"/>
        <w:rPr>
          <w:rFonts w:eastAsia="方正小标宋简体"/>
          <w:i w:val="0"/>
          <w:iCs w:val="0"/>
          <w:color w:val="auto"/>
          <w:sz w:val="36"/>
          <w:szCs w:val="36"/>
          <w:u w:val="none"/>
        </w:rPr>
      </w:pPr>
    </w:p>
    <w:p>
      <w:pPr>
        <w:spacing w:line="680" w:lineRule="exact"/>
        <w:jc w:val="center"/>
        <w:rPr>
          <w:rFonts w:eastAsia="方正小标宋简体"/>
          <w:b/>
          <w:bCs/>
          <w:i w:val="0"/>
          <w:iCs w:val="0"/>
          <w:color w:val="auto"/>
          <w:sz w:val="44"/>
          <w:szCs w:val="44"/>
          <w:u w:val="none"/>
        </w:rPr>
      </w:pPr>
      <w:r>
        <w:rPr>
          <w:rFonts w:eastAsia="方正小标宋简体"/>
          <w:b/>
          <w:bCs/>
          <w:i w:val="0"/>
          <w:iCs w:val="0"/>
          <w:color w:val="auto"/>
          <w:kern w:val="0"/>
          <w:sz w:val="44"/>
          <w:szCs w:val="44"/>
          <w:u w:val="none"/>
        </w:rPr>
        <w:t>滨州学院教</w:t>
      </w:r>
      <w:r>
        <w:rPr>
          <w:rFonts w:hint="eastAsia" w:eastAsia="方正小标宋简体"/>
          <w:b/>
          <w:bCs/>
          <w:i w:val="0"/>
          <w:iCs w:val="0"/>
          <w:color w:val="auto"/>
          <w:kern w:val="0"/>
          <w:sz w:val="44"/>
          <w:szCs w:val="44"/>
          <w:u w:val="none"/>
        </w:rPr>
        <w:t>研</w:t>
      </w:r>
      <w:r>
        <w:rPr>
          <w:rFonts w:eastAsia="方正小标宋简体"/>
          <w:b/>
          <w:bCs/>
          <w:i w:val="0"/>
          <w:iCs w:val="0"/>
          <w:color w:val="auto"/>
          <w:kern w:val="0"/>
          <w:sz w:val="44"/>
          <w:szCs w:val="44"/>
          <w:u w:val="none"/>
        </w:rPr>
        <w:t>科研业绩量化计分办法</w:t>
      </w:r>
    </w:p>
    <w:p>
      <w:pPr>
        <w:autoSpaceDE w:val="0"/>
        <w:autoSpaceDN w:val="0"/>
        <w:adjustRightInd w:val="0"/>
        <w:spacing w:before="156" w:beforeLines="50" w:line="240" w:lineRule="exact"/>
        <w:ind w:firstLine="643" w:firstLineChars="200"/>
        <w:rPr>
          <w:rFonts w:eastAsia="楷体_GB2312"/>
          <w:b/>
          <w:i w:val="0"/>
          <w:iCs w:val="0"/>
          <w:color w:val="auto"/>
          <w:kern w:val="0"/>
          <w:sz w:val="32"/>
          <w:szCs w:val="32"/>
          <w:u w:val="none"/>
        </w:rPr>
      </w:pPr>
    </w:p>
    <w:p>
      <w:pPr>
        <w:numPr>
          <w:ilvl w:val="0"/>
          <w:numId w:val="1"/>
        </w:numPr>
        <w:autoSpaceDE w:val="0"/>
        <w:autoSpaceDN w:val="0"/>
        <w:adjustRightInd w:val="0"/>
        <w:spacing w:before="157" w:beforeLines="50" w:after="157" w:afterLines="50" w:line="560" w:lineRule="exact"/>
        <w:ind w:firstLine="640" w:firstLineChars="200"/>
        <w:rPr>
          <w:rFonts w:hint="eastAsia" w:ascii="黑体" w:hAnsi="黑体" w:eastAsia="黑体" w:cs="黑体"/>
          <w:bCs/>
          <w:i w:val="0"/>
          <w:iCs w:val="0"/>
          <w:color w:val="auto"/>
          <w:kern w:val="0"/>
          <w:sz w:val="32"/>
          <w:szCs w:val="32"/>
          <w:u w:val="none"/>
          <w:lang w:val="en-US" w:eastAsia="zh-CN"/>
        </w:rPr>
      </w:pPr>
      <w:r>
        <w:rPr>
          <w:rFonts w:hint="eastAsia" w:ascii="黑体" w:hAnsi="黑体" w:eastAsia="黑体" w:cs="黑体"/>
          <w:bCs/>
          <w:i w:val="0"/>
          <w:iCs w:val="0"/>
          <w:color w:val="auto"/>
          <w:kern w:val="0"/>
          <w:sz w:val="32"/>
          <w:szCs w:val="32"/>
          <w:u w:val="none"/>
        </w:rPr>
        <w:t>教研类业绩赋分</w:t>
      </w:r>
      <w:r>
        <w:rPr>
          <w:rFonts w:hint="eastAsia" w:ascii="黑体" w:hAnsi="黑体" w:eastAsia="黑体" w:cs="黑体"/>
          <w:bCs/>
          <w:i w:val="0"/>
          <w:iCs w:val="0"/>
          <w:color w:val="auto"/>
          <w:kern w:val="0"/>
          <w:sz w:val="32"/>
          <w:szCs w:val="32"/>
          <w:u w:val="none"/>
          <w:lang w:val="en-US" w:eastAsia="zh-CN"/>
        </w:rPr>
        <w:t>标准</w:t>
      </w:r>
    </w:p>
    <w:tbl>
      <w:tblPr>
        <w:tblStyle w:val="7"/>
        <w:tblW w:w="8416" w:type="dxa"/>
        <w:tblInd w:w="0" w:type="dxa"/>
        <w:tblLayout w:type="fixed"/>
        <w:tblCellMar>
          <w:top w:w="0" w:type="dxa"/>
          <w:left w:w="108" w:type="dxa"/>
          <w:bottom w:w="0" w:type="dxa"/>
          <w:right w:w="108" w:type="dxa"/>
        </w:tblCellMar>
      </w:tblPr>
      <w:tblGrid>
        <w:gridCol w:w="1485"/>
        <w:gridCol w:w="1594"/>
        <w:gridCol w:w="26"/>
        <w:gridCol w:w="1081"/>
        <w:gridCol w:w="257"/>
        <w:gridCol w:w="208"/>
        <w:gridCol w:w="735"/>
        <w:gridCol w:w="131"/>
        <w:gridCol w:w="866"/>
        <w:gridCol w:w="2033"/>
      </w:tblGrid>
      <w:tr>
        <w:tblPrEx>
          <w:tblLayout w:type="fixed"/>
          <w:tblCellMar>
            <w:top w:w="0" w:type="dxa"/>
            <w:left w:w="108" w:type="dxa"/>
            <w:bottom w:w="0" w:type="dxa"/>
            <w:right w:w="108" w:type="dxa"/>
          </w:tblCellMar>
        </w:tblPrEx>
        <w:trPr>
          <w:trHeight w:val="284" w:hRule="atLeast"/>
        </w:trPr>
        <w:tc>
          <w:tcPr>
            <w:tcW w:w="148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类别</w:t>
            </w:r>
          </w:p>
        </w:tc>
        <w:tc>
          <w:tcPr>
            <w:tcW w:w="1594"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项目</w:t>
            </w:r>
          </w:p>
        </w:tc>
        <w:tc>
          <w:tcPr>
            <w:tcW w:w="1364"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级别</w:t>
            </w: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等级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分</w:t>
            </w:r>
            <w:r>
              <w:rPr>
                <w:rFonts w:hint="eastAsia" w:ascii="仿宋_GB2312" w:hAnsi="仿宋_GB2312" w:eastAsia="仿宋_GB2312" w:cs="仿宋_GB2312"/>
                <w:b/>
                <w:bCs/>
                <w:kern w:val="0"/>
                <w:sz w:val="24"/>
                <w:szCs w:val="24"/>
                <w:lang w:val="en-US" w:eastAsia="zh-CN"/>
              </w:rPr>
              <w:t>值</w:t>
            </w:r>
          </w:p>
        </w:tc>
      </w:tr>
      <w:tr>
        <w:tblPrEx>
          <w:tblLayout w:type="fixed"/>
          <w:tblCellMar>
            <w:top w:w="0" w:type="dxa"/>
            <w:left w:w="108" w:type="dxa"/>
            <w:bottom w:w="0" w:type="dxa"/>
            <w:right w:w="108" w:type="dxa"/>
          </w:tblCellMar>
        </w:tblPrEx>
        <w:trPr>
          <w:trHeight w:val="284" w:hRule="atLeast"/>
        </w:trPr>
        <w:tc>
          <w:tcPr>
            <w:tcW w:w="1485"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教学获奖</w:t>
            </w:r>
            <w:r>
              <w:rPr>
                <w:rFonts w:hint="eastAsia" w:ascii="仿宋_GB2312" w:hAnsi="仿宋_GB2312" w:eastAsia="仿宋_GB2312" w:cs="仿宋_GB2312"/>
                <w:b/>
                <w:bCs/>
                <w:kern w:val="0"/>
                <w:sz w:val="24"/>
                <w:szCs w:val="24"/>
                <w:lang w:val="en-US" w:eastAsia="zh-CN"/>
              </w:rPr>
              <w:t>类</w:t>
            </w:r>
          </w:p>
        </w:tc>
        <w:tc>
          <w:tcPr>
            <w:tcW w:w="159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教学成果奖</w:t>
            </w:r>
          </w:p>
        </w:tc>
        <w:tc>
          <w:tcPr>
            <w:tcW w:w="1364"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w:t>
            </w: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特等奖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150000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90000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15000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三等奖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w:t>
            </w: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200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三等奖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优秀教材奖</w:t>
            </w:r>
          </w:p>
        </w:tc>
        <w:tc>
          <w:tcPr>
            <w:tcW w:w="1364"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w:t>
            </w: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w:t>
            </w: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200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三等奖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教师（实验）教学竞赛奖、教学基本功大赛</w:t>
            </w:r>
          </w:p>
        </w:tc>
        <w:tc>
          <w:tcPr>
            <w:tcW w:w="1364"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w:t>
            </w: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800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三等奖</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200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三等奖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w:t>
            </w: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36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94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三等奖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w:t>
            </w:r>
          </w:p>
        </w:tc>
      </w:tr>
      <w:tr>
        <w:tblPrEx>
          <w:tblLayout w:type="fixed"/>
          <w:tblCellMar>
            <w:top w:w="0" w:type="dxa"/>
            <w:left w:w="108" w:type="dxa"/>
            <w:bottom w:w="0" w:type="dxa"/>
            <w:right w:w="108" w:type="dxa"/>
          </w:tblCellMar>
        </w:tblPrEx>
        <w:trPr>
          <w:trHeight w:val="270"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restart"/>
            <w:tcBorders>
              <w:top w:val="nil"/>
              <w:left w:val="nil"/>
              <w:right w:val="single" w:color="auto" w:sz="4" w:space="0"/>
            </w:tcBorders>
            <w:vAlign w:val="center"/>
          </w:tcPr>
          <w:p>
            <w:pPr>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教学荣誉称号</w:t>
            </w: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国家级教学名师</w:t>
            </w:r>
          </w:p>
        </w:tc>
        <w:tc>
          <w:tcPr>
            <w:tcW w:w="2033" w:type="dxa"/>
            <w:tcBorders>
              <w:top w:val="nil"/>
              <w:left w:val="nil"/>
              <w:bottom w:val="single" w:color="auto" w:sz="4" w:space="0"/>
              <w:right w:val="single" w:color="auto" w:sz="4" w:space="0"/>
            </w:tcBorders>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6000</w:t>
            </w:r>
          </w:p>
        </w:tc>
      </w:tr>
      <w:tr>
        <w:tblPrEx>
          <w:tblLayout w:type="fixed"/>
          <w:tblCellMar>
            <w:top w:w="0" w:type="dxa"/>
            <w:left w:w="108" w:type="dxa"/>
            <w:bottom w:w="0" w:type="dxa"/>
            <w:right w:w="108" w:type="dxa"/>
          </w:tblCellMar>
        </w:tblPrEx>
        <w:trPr>
          <w:trHeight w:val="297"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nil"/>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省级教学名师</w:t>
            </w:r>
            <w:r>
              <w:rPr>
                <w:rFonts w:hint="eastAsia" w:ascii="仿宋_GB2312" w:hAnsi="仿宋_GB2312" w:eastAsia="仿宋_GB2312" w:cs="仿宋_GB2312"/>
                <w:bCs/>
                <w:kern w:val="0"/>
                <w:sz w:val="24"/>
                <w:szCs w:val="24"/>
              </w:rPr>
              <w:tab/>
            </w:r>
          </w:p>
        </w:tc>
        <w:tc>
          <w:tcPr>
            <w:tcW w:w="2033" w:type="dxa"/>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2000</w:t>
            </w:r>
          </w:p>
        </w:tc>
      </w:tr>
      <w:tr>
        <w:tblPrEx>
          <w:tblLayout w:type="fixed"/>
          <w:tblCellMar>
            <w:top w:w="0" w:type="dxa"/>
            <w:left w:w="108" w:type="dxa"/>
            <w:bottom w:w="0" w:type="dxa"/>
            <w:right w:w="108" w:type="dxa"/>
          </w:tblCellMar>
        </w:tblPrEx>
        <w:trPr>
          <w:trHeight w:val="300"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nil"/>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校级教学名师</w:t>
            </w:r>
          </w:p>
        </w:tc>
        <w:tc>
          <w:tcPr>
            <w:tcW w:w="2033" w:type="dxa"/>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500</w:t>
            </w:r>
          </w:p>
        </w:tc>
      </w:tr>
      <w:tr>
        <w:tblPrEx>
          <w:tblLayout w:type="fixed"/>
          <w:tblCellMar>
            <w:top w:w="0" w:type="dxa"/>
            <w:left w:w="108" w:type="dxa"/>
            <w:bottom w:w="0" w:type="dxa"/>
            <w:right w:w="108" w:type="dxa"/>
          </w:tblCellMar>
        </w:tblPrEx>
        <w:trPr>
          <w:trHeight w:val="333"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nil"/>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校级优秀教学奖</w:t>
            </w:r>
          </w:p>
        </w:tc>
        <w:tc>
          <w:tcPr>
            <w:tcW w:w="2033" w:type="dxa"/>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500</w:t>
            </w:r>
          </w:p>
        </w:tc>
      </w:tr>
      <w:tr>
        <w:tblPrEx>
          <w:tblLayout w:type="fixed"/>
          <w:tblCellMar>
            <w:top w:w="0" w:type="dxa"/>
            <w:left w:w="108" w:type="dxa"/>
            <w:bottom w:w="0" w:type="dxa"/>
            <w:right w:w="108" w:type="dxa"/>
          </w:tblCellMar>
        </w:tblPrEx>
        <w:trPr>
          <w:trHeight w:val="147" w:hRule="atLeast"/>
        </w:trPr>
        <w:tc>
          <w:tcPr>
            <w:tcW w:w="1485" w:type="dxa"/>
            <w:vMerge w:val="continue"/>
            <w:tcBorders>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校级其他教学荣誉称号</w:t>
            </w:r>
          </w:p>
        </w:tc>
        <w:tc>
          <w:tcPr>
            <w:tcW w:w="2033" w:type="dxa"/>
            <w:tcBorders>
              <w:top w:val="single" w:color="auto" w:sz="4" w:space="0"/>
              <w:left w:val="nil"/>
              <w:bottom w:val="single" w:color="auto" w:sz="4" w:space="0"/>
              <w:right w:val="single" w:color="auto" w:sz="4" w:space="0"/>
            </w:tcBorders>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100</w:t>
            </w:r>
          </w:p>
        </w:tc>
      </w:tr>
      <w:tr>
        <w:tblPrEx>
          <w:tblLayout w:type="fixed"/>
          <w:tblCellMar>
            <w:top w:w="0" w:type="dxa"/>
            <w:left w:w="108" w:type="dxa"/>
            <w:bottom w:w="0" w:type="dxa"/>
            <w:right w:w="108" w:type="dxa"/>
          </w:tblCellMar>
        </w:tblPrEx>
        <w:trPr>
          <w:trHeight w:val="404" w:hRule="atLeast"/>
        </w:trPr>
        <w:tc>
          <w:tcPr>
            <w:tcW w:w="1485" w:type="dxa"/>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教学项目类</w:t>
            </w:r>
          </w:p>
        </w:tc>
        <w:tc>
          <w:tcPr>
            <w:tcW w:w="1594"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 xml:space="preserve">教学团队 </w:t>
            </w: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5000</w:t>
            </w:r>
          </w:p>
        </w:tc>
      </w:tr>
      <w:tr>
        <w:tblPrEx>
          <w:tblLayout w:type="fixed"/>
          <w:tblCellMar>
            <w:top w:w="0" w:type="dxa"/>
            <w:left w:w="108" w:type="dxa"/>
            <w:bottom w:w="0" w:type="dxa"/>
            <w:right w:w="108" w:type="dxa"/>
          </w:tblCellMar>
        </w:tblPrEx>
        <w:trPr>
          <w:trHeight w:val="40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2500</w:t>
            </w:r>
          </w:p>
        </w:tc>
      </w:tr>
      <w:tr>
        <w:tblPrEx>
          <w:tblLayout w:type="fixed"/>
          <w:tblCellMar>
            <w:top w:w="0" w:type="dxa"/>
            <w:left w:w="108" w:type="dxa"/>
            <w:bottom w:w="0" w:type="dxa"/>
            <w:right w:w="108" w:type="dxa"/>
          </w:tblCellMar>
        </w:tblPrEx>
        <w:trPr>
          <w:trHeight w:val="40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300</w:t>
            </w:r>
          </w:p>
        </w:tc>
      </w:tr>
      <w:tr>
        <w:tblPrEx>
          <w:tblLayout w:type="fixed"/>
          <w:tblCellMar>
            <w:top w:w="0" w:type="dxa"/>
            <w:left w:w="108" w:type="dxa"/>
            <w:bottom w:w="0" w:type="dxa"/>
            <w:right w:w="108" w:type="dxa"/>
          </w:tblCellMar>
        </w:tblPrEx>
        <w:trPr>
          <w:trHeight w:val="1170"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restart"/>
            <w:tcBorders>
              <w:top w:val="single" w:color="auto" w:sz="4" w:space="0"/>
              <w:left w:val="single" w:color="auto" w:sz="4" w:space="0"/>
              <w:right w:val="single" w:color="auto" w:sz="4" w:space="0"/>
            </w:tcBorders>
            <w:vAlign w:val="center"/>
          </w:tcPr>
          <w:p>
            <w:pPr>
              <w:spacing w:line="240" w:lineRule="atLeast"/>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课程建设项目校级，A类包括精品课程、核心课程、在线（开放）课程、全英文教学课程等；B类包括重点课程、校企共建课程、双语教学课程等；C类包括优质公选课、案例课程等</w:t>
            </w: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5000</w:t>
            </w:r>
          </w:p>
        </w:tc>
      </w:tr>
      <w:tr>
        <w:tblPrEx>
          <w:tblLayout w:type="fixed"/>
          <w:tblCellMar>
            <w:top w:w="0" w:type="dxa"/>
            <w:left w:w="108" w:type="dxa"/>
            <w:bottom w:w="0" w:type="dxa"/>
            <w:right w:w="108" w:type="dxa"/>
          </w:tblCellMar>
        </w:tblPrEx>
        <w:trPr>
          <w:trHeight w:val="1170"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2000</w:t>
            </w:r>
          </w:p>
        </w:tc>
      </w:tr>
      <w:tr>
        <w:tblPrEx>
          <w:tblLayout w:type="fixed"/>
          <w:tblCellMar>
            <w:top w:w="0" w:type="dxa"/>
            <w:left w:w="108" w:type="dxa"/>
            <w:bottom w:w="0" w:type="dxa"/>
            <w:right w:w="108" w:type="dxa"/>
          </w:tblCellMar>
        </w:tblPrEx>
        <w:trPr>
          <w:trHeight w:val="1170"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校级A类</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100</w:t>
            </w:r>
          </w:p>
        </w:tc>
      </w:tr>
      <w:tr>
        <w:tblPrEx>
          <w:tblLayout w:type="fixed"/>
          <w:tblCellMar>
            <w:top w:w="0" w:type="dxa"/>
            <w:left w:w="108" w:type="dxa"/>
            <w:bottom w:w="0" w:type="dxa"/>
            <w:right w:w="108" w:type="dxa"/>
          </w:tblCellMar>
        </w:tblPrEx>
        <w:trPr>
          <w:trHeight w:val="1170"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校级B类</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w:t>
            </w:r>
          </w:p>
        </w:tc>
      </w:tr>
      <w:tr>
        <w:tblPrEx>
          <w:tblLayout w:type="fixed"/>
          <w:tblCellMar>
            <w:top w:w="0" w:type="dxa"/>
            <w:left w:w="108" w:type="dxa"/>
            <w:bottom w:w="0" w:type="dxa"/>
            <w:right w:w="108" w:type="dxa"/>
          </w:tblCellMar>
        </w:tblPrEx>
        <w:trPr>
          <w:trHeight w:val="1170"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校级C类</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restart"/>
            <w:tcBorders>
              <w:top w:val="nil"/>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教材建设</w:t>
            </w:r>
          </w:p>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项目</w:t>
            </w: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校出版教材项目</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校编写教材项目</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restart"/>
            <w:tcBorders>
              <w:top w:val="nil"/>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教学研究与改革项目</w:t>
            </w: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5000+</w:t>
            </w:r>
            <w:r>
              <w:rPr>
                <w:rFonts w:hint="eastAsia" w:ascii="仿宋_GB2312" w:hAnsi="仿宋_GB2312" w:eastAsia="仿宋_GB2312" w:cs="仿宋_GB2312"/>
                <w:kern w:val="0"/>
                <w:sz w:val="24"/>
                <w:szCs w:val="24"/>
              </w:rPr>
              <w:t>经费数×400/万元</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1107" w:type="dxa"/>
            <w:gridSpan w:val="2"/>
            <w:vMerge w:val="restart"/>
            <w:tcBorders>
              <w:top w:val="nil"/>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重点</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3000+经费数×200/万元</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1107" w:type="dxa"/>
            <w:gridSpan w:val="2"/>
            <w:vMerge w:val="continue"/>
            <w:tcBorders>
              <w:top w:val="nil"/>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一般</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2000+经费数×200/万</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3304" w:type="dxa"/>
            <w:gridSpan w:val="7"/>
            <w:tcBorders>
              <w:top w:val="nil"/>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教育部与企业联合</w:t>
            </w:r>
          </w:p>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教学改革项目</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1200</w:t>
            </w:r>
          </w:p>
        </w:tc>
      </w:tr>
      <w:tr>
        <w:tblPrEx>
          <w:tblLayout w:type="fixed"/>
          <w:tblCellMar>
            <w:top w:w="0" w:type="dxa"/>
            <w:left w:w="108" w:type="dxa"/>
            <w:bottom w:w="0" w:type="dxa"/>
            <w:right w:w="108" w:type="dxa"/>
          </w:tblCellMar>
        </w:tblPrEx>
        <w:trPr>
          <w:trHeight w:val="359"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1107" w:type="dxa"/>
            <w:gridSpan w:val="2"/>
            <w:vMerge w:val="restart"/>
            <w:tcBorders>
              <w:top w:val="nil"/>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w:t>
            </w: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重点</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highlight w:val="yellow"/>
              </w:rPr>
            </w:pPr>
            <w:r>
              <w:rPr>
                <w:rFonts w:hint="eastAsia" w:ascii="仿宋_GB2312" w:hAnsi="仿宋_GB2312" w:eastAsia="仿宋_GB2312" w:cs="仿宋_GB2312"/>
                <w:bCs/>
                <w:kern w:val="0"/>
                <w:sz w:val="24"/>
                <w:szCs w:val="24"/>
              </w:rPr>
              <w:t>50</w:t>
            </w:r>
          </w:p>
        </w:tc>
      </w:tr>
      <w:tr>
        <w:tblPrEx>
          <w:tblLayout w:type="fixed"/>
          <w:tblCellMar>
            <w:top w:w="0" w:type="dxa"/>
            <w:left w:w="108" w:type="dxa"/>
            <w:bottom w:w="0" w:type="dxa"/>
            <w:right w:w="108" w:type="dxa"/>
          </w:tblCellMar>
        </w:tblPrEx>
        <w:trPr>
          <w:trHeight w:val="335" w:hRule="atLeast"/>
        </w:trPr>
        <w:tc>
          <w:tcPr>
            <w:tcW w:w="1485" w:type="dxa"/>
            <w:vMerge w:val="continue"/>
            <w:tcBorders>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1107" w:type="dxa"/>
            <w:gridSpan w:val="2"/>
            <w:vMerge w:val="continue"/>
            <w:tcBorders>
              <w:top w:val="nil"/>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一般（含无资、</w:t>
            </w:r>
          </w:p>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国创）</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highlight w:val="yellow"/>
              </w:rPr>
            </w:pPr>
            <w:r>
              <w:rPr>
                <w:rFonts w:hint="eastAsia" w:ascii="仿宋_GB2312" w:hAnsi="仿宋_GB2312" w:eastAsia="仿宋_GB2312" w:cs="仿宋_GB2312"/>
                <w:bCs/>
                <w:kern w:val="0"/>
                <w:sz w:val="24"/>
                <w:szCs w:val="24"/>
              </w:rPr>
              <w:t>30</w:t>
            </w:r>
          </w:p>
        </w:tc>
      </w:tr>
      <w:tr>
        <w:tblPrEx>
          <w:tblLayout w:type="fixed"/>
          <w:tblCellMar>
            <w:top w:w="0" w:type="dxa"/>
            <w:left w:w="108" w:type="dxa"/>
            <w:bottom w:w="0" w:type="dxa"/>
            <w:right w:w="108" w:type="dxa"/>
          </w:tblCellMar>
        </w:tblPrEx>
        <w:trPr>
          <w:trHeight w:val="284" w:hRule="atLeast"/>
        </w:trPr>
        <w:tc>
          <w:tcPr>
            <w:tcW w:w="1485" w:type="dxa"/>
            <w:vMerge w:val="restart"/>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学生指导类</w:t>
            </w:r>
          </w:p>
        </w:tc>
        <w:tc>
          <w:tcPr>
            <w:tcW w:w="1594" w:type="dxa"/>
            <w:vMerge w:val="restart"/>
            <w:tcBorders>
              <w:top w:val="nil"/>
              <w:left w:val="single" w:color="auto" w:sz="4" w:space="0"/>
              <w:right w:val="single" w:color="auto" w:sz="4" w:space="0"/>
            </w:tcBorders>
            <w:vAlign w:val="center"/>
          </w:tcPr>
          <w:p>
            <w:pPr>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学科竞赛获奖（含“挑战杯”、创新创业类）指导教师</w:t>
            </w:r>
          </w:p>
        </w:tc>
        <w:tc>
          <w:tcPr>
            <w:tcW w:w="1107" w:type="dxa"/>
            <w:gridSpan w:val="2"/>
            <w:vMerge w:val="restart"/>
            <w:tcBorders>
              <w:top w:val="nil"/>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国际级</w:t>
            </w: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550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b/>
                <w:bCs/>
                <w:kern w:val="0"/>
                <w:sz w:val="24"/>
                <w:szCs w:val="24"/>
              </w:rPr>
            </w:pPr>
          </w:p>
        </w:tc>
        <w:tc>
          <w:tcPr>
            <w:tcW w:w="1594" w:type="dxa"/>
            <w:vMerge w:val="continue"/>
            <w:tcBorders>
              <w:top w:val="nil"/>
              <w:left w:val="single" w:color="auto" w:sz="4" w:space="0"/>
              <w:right w:val="single" w:color="auto" w:sz="4" w:space="0"/>
            </w:tcBorders>
            <w:vAlign w:val="center"/>
          </w:tcPr>
          <w:p>
            <w:pPr>
              <w:jc w:val="center"/>
              <w:rPr>
                <w:rFonts w:hint="eastAsia" w:ascii="仿宋_GB2312" w:hAnsi="仿宋_GB2312" w:eastAsia="仿宋_GB2312" w:cs="仿宋_GB2312"/>
                <w:bCs/>
                <w:kern w:val="0"/>
                <w:sz w:val="24"/>
                <w:szCs w:val="24"/>
              </w:rPr>
            </w:pPr>
          </w:p>
        </w:tc>
        <w:tc>
          <w:tcPr>
            <w:tcW w:w="1107" w:type="dxa"/>
            <w:gridSpan w:val="2"/>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b/>
                <w:bCs/>
                <w:kern w:val="0"/>
                <w:sz w:val="24"/>
                <w:szCs w:val="24"/>
              </w:rPr>
            </w:pPr>
          </w:p>
        </w:tc>
        <w:tc>
          <w:tcPr>
            <w:tcW w:w="1594" w:type="dxa"/>
            <w:vMerge w:val="continue"/>
            <w:tcBorders>
              <w:top w:val="nil"/>
              <w:left w:val="single" w:color="auto" w:sz="4" w:space="0"/>
              <w:right w:val="single" w:color="auto" w:sz="4" w:space="0"/>
            </w:tcBorders>
            <w:vAlign w:val="center"/>
          </w:tcPr>
          <w:p>
            <w:pPr>
              <w:jc w:val="center"/>
              <w:rPr>
                <w:rFonts w:hint="eastAsia" w:ascii="仿宋_GB2312" w:hAnsi="仿宋_GB2312" w:eastAsia="仿宋_GB2312" w:cs="仿宋_GB2312"/>
                <w:bCs/>
                <w:kern w:val="0"/>
                <w:sz w:val="24"/>
                <w:szCs w:val="24"/>
              </w:rPr>
            </w:pPr>
          </w:p>
        </w:tc>
        <w:tc>
          <w:tcPr>
            <w:tcW w:w="1107" w:type="dxa"/>
            <w:gridSpan w:val="2"/>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三等奖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1107" w:type="dxa"/>
            <w:gridSpan w:val="2"/>
            <w:vMerge w:val="restart"/>
            <w:tcBorders>
              <w:top w:val="nil"/>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w:t>
            </w: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特等奖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1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1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1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三等奖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107" w:type="dxa"/>
            <w:gridSpan w:val="2"/>
            <w:vMerge w:val="restart"/>
            <w:tcBorders>
              <w:top w:val="nil"/>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特等奖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1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一等奖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1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二等奖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1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2197"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三等奖</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1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200" w:type="dxa"/>
            <w:gridSpan w:val="3"/>
            <w:vMerge w:val="restart"/>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艺体基本功大赛（团体）</w:t>
            </w:r>
          </w:p>
        </w:tc>
        <w:tc>
          <w:tcPr>
            <w:tcW w:w="997" w:type="dxa"/>
            <w:gridSpan w:val="2"/>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第一名</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2000*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1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200"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997" w:type="dxa"/>
            <w:gridSpan w:val="2"/>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第二名</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1500*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10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1200"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Cs/>
                <w:kern w:val="0"/>
                <w:sz w:val="24"/>
                <w:szCs w:val="24"/>
              </w:rPr>
            </w:pPr>
          </w:p>
        </w:tc>
        <w:tc>
          <w:tcPr>
            <w:tcW w:w="997" w:type="dxa"/>
            <w:gridSpan w:val="2"/>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第三名</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1000*</w:t>
            </w:r>
          </w:p>
        </w:tc>
      </w:tr>
      <w:tr>
        <w:tblPrEx>
          <w:tblLayout w:type="fixed"/>
          <w:tblCellMar>
            <w:top w:w="0" w:type="dxa"/>
            <w:left w:w="108" w:type="dxa"/>
            <w:bottom w:w="0" w:type="dxa"/>
            <w:right w:w="108" w:type="dxa"/>
          </w:tblCellMar>
        </w:tblPrEx>
        <w:trPr>
          <w:trHeight w:val="275" w:hRule="atLeast"/>
        </w:trPr>
        <w:tc>
          <w:tcPr>
            <w:tcW w:w="1485" w:type="dxa"/>
            <w:vMerge w:val="continue"/>
            <w:tcBorders>
              <w:left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优秀学士学位论文指导教师</w:t>
            </w: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100</w:t>
            </w:r>
          </w:p>
        </w:tc>
      </w:tr>
      <w:tr>
        <w:tblPrEx>
          <w:tblLayout w:type="fixed"/>
          <w:tblCellMar>
            <w:top w:w="0" w:type="dxa"/>
            <w:left w:w="108" w:type="dxa"/>
            <w:bottom w:w="0" w:type="dxa"/>
            <w:right w:w="108" w:type="dxa"/>
          </w:tblCellMar>
        </w:tblPrEx>
        <w:trPr>
          <w:trHeight w:val="238" w:hRule="atLeast"/>
        </w:trPr>
        <w:tc>
          <w:tcPr>
            <w:tcW w:w="1485" w:type="dxa"/>
            <w:vMerge w:val="continue"/>
            <w:tcBorders>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159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kern w:val="0"/>
                <w:sz w:val="24"/>
                <w:szCs w:val="24"/>
              </w:rPr>
            </w:pPr>
          </w:p>
        </w:tc>
        <w:tc>
          <w:tcPr>
            <w:tcW w:w="3304"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w:t>
            </w:r>
          </w:p>
        </w:tc>
      </w:tr>
      <w:tr>
        <w:tblPrEx>
          <w:tblLayout w:type="fixed"/>
          <w:tblCellMar>
            <w:top w:w="0" w:type="dxa"/>
            <w:left w:w="108" w:type="dxa"/>
            <w:bottom w:w="0" w:type="dxa"/>
            <w:right w:w="108" w:type="dxa"/>
          </w:tblCellMar>
        </w:tblPrEx>
        <w:trPr>
          <w:trHeight w:val="341" w:hRule="atLeast"/>
        </w:trPr>
        <w:tc>
          <w:tcPr>
            <w:tcW w:w="1485" w:type="dxa"/>
            <w:vMerge w:val="restart"/>
            <w:tcBorders>
              <w:top w:val="single" w:color="auto" w:sz="4" w:space="0"/>
              <w:left w:val="single" w:color="auto" w:sz="4" w:space="0"/>
              <w:bottom w:val="nil"/>
              <w:right w:val="single" w:color="auto" w:sz="4" w:space="0"/>
            </w:tcBorders>
            <w:vAlign w:val="center"/>
          </w:tcPr>
          <w:p>
            <w:pPr>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教研成果类</w:t>
            </w:r>
          </w:p>
        </w:tc>
        <w:tc>
          <w:tcPr>
            <w:tcW w:w="4898" w:type="dxa"/>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学校学报教学研究专刊论文</w:t>
            </w:r>
          </w:p>
        </w:tc>
        <w:tc>
          <w:tcPr>
            <w:tcW w:w="2033"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w:t>
            </w:r>
          </w:p>
        </w:tc>
      </w:tr>
      <w:tr>
        <w:tblPrEx>
          <w:tblLayout w:type="fixed"/>
          <w:tblCellMar>
            <w:top w:w="0" w:type="dxa"/>
            <w:left w:w="108" w:type="dxa"/>
            <w:bottom w:w="0" w:type="dxa"/>
            <w:right w:w="108" w:type="dxa"/>
          </w:tblCellMar>
        </w:tblPrEx>
        <w:trPr>
          <w:trHeight w:val="275" w:hRule="atLeast"/>
        </w:trPr>
        <w:tc>
          <w:tcPr>
            <w:tcW w:w="1485" w:type="dxa"/>
            <w:vMerge w:val="continue"/>
            <w:tcBorders>
              <w:top w:val="nil"/>
              <w:left w:val="single" w:color="auto" w:sz="4" w:space="0"/>
              <w:bottom w:val="nil"/>
              <w:right w:val="single" w:color="auto" w:sz="4" w:space="0"/>
            </w:tcBorders>
            <w:vAlign w:val="center"/>
          </w:tcPr>
          <w:p>
            <w:pPr>
              <w:jc w:val="center"/>
              <w:rPr>
                <w:rFonts w:hint="eastAsia" w:ascii="仿宋_GB2312" w:hAnsi="仿宋_GB2312" w:eastAsia="仿宋_GB2312" w:cs="仿宋_GB2312"/>
                <w:b/>
                <w:bCs/>
                <w:kern w:val="0"/>
                <w:sz w:val="24"/>
                <w:szCs w:val="24"/>
              </w:rPr>
            </w:pPr>
          </w:p>
        </w:tc>
        <w:tc>
          <w:tcPr>
            <w:tcW w:w="1620" w:type="dxa"/>
            <w:gridSpan w:val="2"/>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出版教材</w:t>
            </w:r>
          </w:p>
        </w:tc>
        <w:tc>
          <w:tcPr>
            <w:tcW w:w="327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国家级精品教材</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10000</w:t>
            </w:r>
          </w:p>
        </w:tc>
      </w:tr>
      <w:tr>
        <w:tblPrEx>
          <w:tblLayout w:type="fixed"/>
          <w:tblCellMar>
            <w:top w:w="0" w:type="dxa"/>
            <w:left w:w="108" w:type="dxa"/>
            <w:bottom w:w="0" w:type="dxa"/>
            <w:right w:w="108" w:type="dxa"/>
          </w:tblCellMar>
        </w:tblPrEx>
        <w:trPr>
          <w:trHeight w:val="300" w:hRule="atLeast"/>
        </w:trPr>
        <w:tc>
          <w:tcPr>
            <w:tcW w:w="1485" w:type="dxa"/>
            <w:vMerge w:val="continue"/>
            <w:tcBorders>
              <w:top w:val="nil"/>
              <w:left w:val="single" w:color="auto" w:sz="4" w:space="0"/>
              <w:bottom w:val="nil"/>
              <w:right w:val="single" w:color="auto" w:sz="4" w:space="0"/>
            </w:tcBorders>
            <w:vAlign w:val="center"/>
          </w:tcPr>
          <w:p>
            <w:pPr>
              <w:jc w:val="center"/>
              <w:rPr>
                <w:rFonts w:hint="eastAsia" w:ascii="仿宋_GB2312" w:hAnsi="仿宋_GB2312" w:eastAsia="仿宋_GB2312" w:cs="仿宋_GB2312"/>
                <w:b/>
                <w:bCs/>
                <w:kern w:val="0"/>
                <w:sz w:val="24"/>
                <w:szCs w:val="24"/>
              </w:rPr>
            </w:pPr>
          </w:p>
        </w:tc>
        <w:tc>
          <w:tcPr>
            <w:tcW w:w="1620" w:type="dxa"/>
            <w:gridSpan w:val="2"/>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327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国家级规划教材</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5000</w:t>
            </w:r>
          </w:p>
        </w:tc>
      </w:tr>
      <w:tr>
        <w:tblPrEx>
          <w:tblLayout w:type="fixed"/>
          <w:tblCellMar>
            <w:top w:w="0" w:type="dxa"/>
            <w:left w:w="108" w:type="dxa"/>
            <w:bottom w:w="0" w:type="dxa"/>
            <w:right w:w="108" w:type="dxa"/>
          </w:tblCellMar>
        </w:tblPrEx>
        <w:trPr>
          <w:trHeight w:val="135" w:hRule="atLeast"/>
        </w:trPr>
        <w:tc>
          <w:tcPr>
            <w:tcW w:w="1485" w:type="dxa"/>
            <w:vMerge w:val="continue"/>
            <w:tcBorders>
              <w:top w:val="nil"/>
              <w:left w:val="single" w:color="auto" w:sz="4" w:space="0"/>
              <w:bottom w:val="nil"/>
              <w:right w:val="single" w:color="auto" w:sz="4" w:space="0"/>
            </w:tcBorders>
            <w:vAlign w:val="center"/>
          </w:tcPr>
          <w:p>
            <w:pPr>
              <w:jc w:val="center"/>
              <w:rPr>
                <w:rFonts w:hint="eastAsia" w:ascii="仿宋_GB2312" w:hAnsi="仿宋_GB2312" w:eastAsia="仿宋_GB2312" w:cs="仿宋_GB2312"/>
                <w:b/>
                <w:bCs/>
                <w:kern w:val="0"/>
                <w:sz w:val="24"/>
                <w:szCs w:val="24"/>
              </w:rPr>
            </w:pPr>
          </w:p>
        </w:tc>
        <w:tc>
          <w:tcPr>
            <w:tcW w:w="1620" w:type="dxa"/>
            <w:gridSpan w:val="2"/>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327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省级规划、高等教育出版社</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2000</w:t>
            </w:r>
          </w:p>
        </w:tc>
      </w:tr>
      <w:tr>
        <w:tblPrEx>
          <w:tblLayout w:type="fixed"/>
          <w:tblCellMar>
            <w:top w:w="0" w:type="dxa"/>
            <w:left w:w="108" w:type="dxa"/>
            <w:bottom w:w="0" w:type="dxa"/>
            <w:right w:w="108" w:type="dxa"/>
          </w:tblCellMar>
        </w:tblPrEx>
        <w:trPr>
          <w:trHeight w:val="289" w:hRule="atLeast"/>
        </w:trPr>
        <w:tc>
          <w:tcPr>
            <w:tcW w:w="1485" w:type="dxa"/>
            <w:vMerge w:val="continue"/>
            <w:tcBorders>
              <w:top w:val="nil"/>
              <w:left w:val="single" w:color="auto" w:sz="4" w:space="0"/>
              <w:bottom w:val="nil"/>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1620" w:type="dxa"/>
            <w:gridSpan w:val="2"/>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3278"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其他出版教材</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400</w:t>
            </w:r>
          </w:p>
        </w:tc>
      </w:tr>
      <w:tr>
        <w:tblPrEx>
          <w:tblLayout w:type="fixed"/>
          <w:tblCellMar>
            <w:top w:w="0" w:type="dxa"/>
            <w:left w:w="108" w:type="dxa"/>
            <w:bottom w:w="0" w:type="dxa"/>
            <w:right w:w="108" w:type="dxa"/>
          </w:tblCellMar>
        </w:tblPrEx>
        <w:trPr>
          <w:trHeight w:val="284" w:hRule="atLeast"/>
        </w:trPr>
        <w:tc>
          <w:tcPr>
            <w:tcW w:w="1485" w:type="dxa"/>
            <w:vMerge w:val="restart"/>
            <w:tcBorders>
              <w:top w:val="single" w:color="auto" w:sz="4" w:space="0"/>
              <w:left w:val="single" w:color="auto" w:sz="4" w:space="0"/>
              <w:bottom w:val="nil"/>
              <w:right w:val="single" w:color="auto" w:sz="4" w:space="0"/>
            </w:tcBorders>
            <w:vAlign w:val="center"/>
          </w:tcPr>
          <w:p>
            <w:pPr>
              <w:widowControl/>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综合项目类</w:t>
            </w:r>
          </w:p>
        </w:tc>
        <w:tc>
          <w:tcPr>
            <w:tcW w:w="3166"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卓越计划项目等本科教学质量工程项目</w:t>
            </w:r>
          </w:p>
        </w:tc>
        <w:tc>
          <w:tcPr>
            <w:tcW w:w="173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2000*</w:t>
            </w:r>
          </w:p>
        </w:tc>
      </w:tr>
      <w:tr>
        <w:tblPrEx>
          <w:tblLayout w:type="fixed"/>
          <w:tblCellMar>
            <w:top w:w="0" w:type="dxa"/>
            <w:left w:w="108" w:type="dxa"/>
            <w:bottom w:w="0" w:type="dxa"/>
            <w:right w:w="108" w:type="dxa"/>
          </w:tblCellMar>
        </w:tblPrEx>
        <w:trPr>
          <w:trHeight w:val="284" w:hRule="atLeast"/>
        </w:trPr>
        <w:tc>
          <w:tcPr>
            <w:tcW w:w="1485" w:type="dxa"/>
            <w:vMerge w:val="continue"/>
            <w:tcBorders>
              <w:top w:val="nil"/>
              <w:left w:val="single" w:color="auto" w:sz="4" w:space="0"/>
              <w:bottom w:val="nil"/>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173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1200*</w:t>
            </w:r>
          </w:p>
        </w:tc>
      </w:tr>
      <w:tr>
        <w:tblPrEx>
          <w:tblLayout w:type="fixed"/>
          <w:tblCellMar>
            <w:top w:w="0" w:type="dxa"/>
            <w:left w:w="108" w:type="dxa"/>
            <w:bottom w:w="0" w:type="dxa"/>
            <w:right w:w="108" w:type="dxa"/>
          </w:tblCellMar>
        </w:tblPrEx>
        <w:trPr>
          <w:trHeight w:val="284" w:hRule="atLeast"/>
        </w:trPr>
        <w:tc>
          <w:tcPr>
            <w:tcW w:w="1485" w:type="dxa"/>
            <w:vMerge w:val="continue"/>
            <w:tcBorders>
              <w:top w:val="nil"/>
              <w:left w:val="single" w:color="auto" w:sz="4" w:space="0"/>
              <w:bottom w:val="nil"/>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173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120*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品牌与特色专业（群）、实验教学示范中心、虚拟仿真中心、实训中心等</w:t>
            </w:r>
          </w:p>
        </w:tc>
        <w:tc>
          <w:tcPr>
            <w:tcW w:w="173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2000*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173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1200*</w:t>
            </w:r>
          </w:p>
        </w:tc>
      </w:tr>
      <w:tr>
        <w:tblPrEx>
          <w:tblLayout w:type="fixed"/>
          <w:tblCellMar>
            <w:top w:w="0" w:type="dxa"/>
            <w:left w:w="108" w:type="dxa"/>
            <w:bottom w:w="0" w:type="dxa"/>
            <w:right w:w="108" w:type="dxa"/>
          </w:tblCellMar>
        </w:tblPrEx>
        <w:trPr>
          <w:trHeight w:val="391" w:hRule="atLeast"/>
        </w:trPr>
        <w:tc>
          <w:tcPr>
            <w:tcW w:w="1485"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173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300*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校企共建专业</w:t>
            </w:r>
          </w:p>
        </w:tc>
        <w:tc>
          <w:tcPr>
            <w:tcW w:w="173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校级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120*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大学生校外实践教育基地</w:t>
            </w:r>
          </w:p>
        </w:tc>
        <w:tc>
          <w:tcPr>
            <w:tcW w:w="173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2000*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1732"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1200*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vMerge w:val="restart"/>
            <w:tcBorders>
              <w:top w:val="single" w:color="auto" w:sz="4" w:space="0"/>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专业认证</w:t>
            </w:r>
          </w:p>
        </w:tc>
        <w:tc>
          <w:tcPr>
            <w:tcW w:w="866" w:type="dxa"/>
            <w:gridSpan w:val="2"/>
            <w:vMerge w:val="restart"/>
            <w:tcBorders>
              <w:top w:val="single" w:color="auto" w:sz="4" w:space="0"/>
              <w:left w:val="nil"/>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国家级</w:t>
            </w:r>
          </w:p>
        </w:tc>
        <w:tc>
          <w:tcPr>
            <w:tcW w:w="866"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首次通过</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16000*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866" w:type="dxa"/>
            <w:gridSpan w:val="2"/>
            <w:vMerge w:val="continue"/>
            <w:tcBorders>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866"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再次通过</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8000*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vMerge w:val="continue"/>
            <w:tcBorders>
              <w:left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866" w:type="dxa"/>
            <w:gridSpan w:val="2"/>
            <w:vMerge w:val="restart"/>
            <w:tcBorders>
              <w:top w:val="single" w:color="auto" w:sz="4" w:space="0"/>
              <w:left w:val="nil"/>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省级</w:t>
            </w:r>
          </w:p>
        </w:tc>
        <w:tc>
          <w:tcPr>
            <w:tcW w:w="866"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首次通过</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8000*</w:t>
            </w:r>
          </w:p>
        </w:tc>
      </w:tr>
      <w:tr>
        <w:tblPrEx>
          <w:tblLayout w:type="fixed"/>
          <w:tblCellMar>
            <w:top w:w="0" w:type="dxa"/>
            <w:left w:w="108" w:type="dxa"/>
            <w:bottom w:w="0" w:type="dxa"/>
            <w:right w:w="108" w:type="dxa"/>
          </w:tblCellMar>
        </w:tblPrEx>
        <w:trPr>
          <w:trHeight w:val="284" w:hRule="atLeast"/>
        </w:trPr>
        <w:tc>
          <w:tcPr>
            <w:tcW w:w="1485"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bCs/>
                <w:kern w:val="0"/>
                <w:sz w:val="24"/>
                <w:szCs w:val="24"/>
              </w:rPr>
            </w:pPr>
          </w:p>
        </w:tc>
        <w:tc>
          <w:tcPr>
            <w:tcW w:w="3166" w:type="dxa"/>
            <w:gridSpan w:val="5"/>
            <w:vMerge w:val="continue"/>
            <w:tcBorders>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866" w:type="dxa"/>
            <w:gridSpan w:val="2"/>
            <w:vMerge w:val="continue"/>
            <w:tcBorders>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p>
        </w:tc>
        <w:tc>
          <w:tcPr>
            <w:tcW w:w="866"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再次通过</w:t>
            </w:r>
          </w:p>
        </w:tc>
        <w:tc>
          <w:tcPr>
            <w:tcW w:w="2033"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4000*</w:t>
            </w:r>
          </w:p>
        </w:tc>
      </w:tr>
    </w:tbl>
    <w:p>
      <w:pPr>
        <w:autoSpaceDE w:val="0"/>
        <w:autoSpaceDN w:val="0"/>
        <w:adjustRightInd w:val="0"/>
        <w:rPr>
          <w:rFonts w:eastAsia="仿宋_GB2312"/>
          <w:b/>
          <w:bCs/>
          <w:i w:val="0"/>
          <w:iCs w:val="0"/>
          <w:color w:val="auto"/>
          <w:kern w:val="0"/>
          <w:sz w:val="24"/>
          <w:u w:val="none"/>
        </w:rPr>
      </w:pPr>
    </w:p>
    <w:p>
      <w:pPr>
        <w:autoSpaceDE w:val="0"/>
        <w:autoSpaceDN w:val="0"/>
        <w:adjustRightInd w:val="0"/>
        <w:ind w:firstLine="460" w:firstLineChars="192"/>
        <w:rPr>
          <w:rFonts w:eastAsia="仿宋_GB2312"/>
          <w:bCs/>
          <w:i w:val="0"/>
          <w:iCs w:val="0"/>
          <w:color w:val="auto"/>
          <w:kern w:val="0"/>
          <w:sz w:val="24"/>
          <w:u w:val="none"/>
        </w:rPr>
      </w:pPr>
      <w:r>
        <w:rPr>
          <w:rFonts w:eastAsia="仿宋_GB2312"/>
          <w:bCs/>
          <w:i w:val="0"/>
          <w:iCs w:val="0"/>
          <w:color w:val="auto"/>
          <w:kern w:val="0"/>
          <w:sz w:val="24"/>
          <w:u w:val="none"/>
        </w:rPr>
        <w:t>（注：得分带*的，由项目承办单位</w:t>
      </w:r>
      <w:r>
        <w:rPr>
          <w:rFonts w:hint="eastAsia" w:eastAsia="仿宋_GB2312"/>
          <w:bCs/>
          <w:i w:val="0"/>
          <w:iCs w:val="0"/>
          <w:color w:val="auto"/>
          <w:kern w:val="0"/>
          <w:sz w:val="24"/>
          <w:u w:val="none"/>
          <w:lang w:val="en-US" w:eastAsia="zh-CN"/>
        </w:rPr>
        <w:t>按标准</w:t>
      </w:r>
      <w:r>
        <w:rPr>
          <w:rFonts w:eastAsia="仿宋_GB2312"/>
          <w:bCs/>
          <w:i w:val="0"/>
          <w:iCs w:val="0"/>
          <w:color w:val="auto"/>
          <w:kern w:val="0"/>
          <w:sz w:val="24"/>
          <w:u w:val="none"/>
        </w:rPr>
        <w:t>根据实际情况对参与个人赋分。</w:t>
      </w:r>
      <w:r>
        <w:rPr>
          <w:rFonts w:hint="eastAsia" w:eastAsia="仿宋_GB2312"/>
          <w:bCs/>
          <w:i w:val="0"/>
          <w:iCs w:val="0"/>
          <w:color w:val="auto"/>
          <w:kern w:val="0"/>
          <w:sz w:val="24"/>
          <w:u w:val="none"/>
        </w:rPr>
        <w:t>）</w:t>
      </w:r>
    </w:p>
    <w:p>
      <w:pPr>
        <w:autoSpaceDE w:val="0"/>
        <w:autoSpaceDN w:val="0"/>
        <w:adjustRightInd w:val="0"/>
        <w:spacing w:before="157" w:beforeLines="50" w:after="157" w:afterLines="50" w:line="560" w:lineRule="exact"/>
        <w:ind w:firstLine="640" w:firstLineChars="200"/>
        <w:rPr>
          <w:rFonts w:ascii="黑体" w:hAnsi="黑体" w:eastAsia="黑体" w:cs="黑体"/>
          <w:bCs/>
          <w:i w:val="0"/>
          <w:iCs w:val="0"/>
          <w:color w:val="auto"/>
          <w:kern w:val="0"/>
          <w:sz w:val="32"/>
          <w:szCs w:val="32"/>
          <w:u w:val="none"/>
        </w:rPr>
      </w:pPr>
      <w:r>
        <w:rPr>
          <w:rFonts w:hint="eastAsia" w:ascii="黑体" w:hAnsi="黑体" w:eastAsia="黑体" w:cs="黑体"/>
          <w:bCs/>
          <w:i w:val="0"/>
          <w:iCs w:val="0"/>
          <w:color w:val="auto"/>
          <w:kern w:val="0"/>
          <w:sz w:val="32"/>
          <w:szCs w:val="32"/>
          <w:u w:val="none"/>
        </w:rPr>
        <w:t>二、科研类业绩赋分标准</w:t>
      </w:r>
    </w:p>
    <w:p>
      <w:pPr>
        <w:autoSpaceDE w:val="0"/>
        <w:autoSpaceDN w:val="0"/>
        <w:adjustRightInd w:val="0"/>
        <w:spacing w:before="156" w:beforeLines="50" w:line="560" w:lineRule="exact"/>
        <w:ind w:firstLine="643" w:firstLineChars="200"/>
        <w:rPr>
          <w:rFonts w:ascii="楷体_GB2312" w:hAnsi="楷体_GB2312" w:eastAsia="楷体_GB2312" w:cs="楷体_GB2312"/>
          <w:b/>
          <w:i w:val="0"/>
          <w:iCs w:val="0"/>
          <w:color w:val="auto"/>
          <w:kern w:val="0"/>
          <w:sz w:val="32"/>
          <w:szCs w:val="32"/>
          <w:u w:val="none"/>
        </w:rPr>
      </w:pPr>
      <w:r>
        <w:rPr>
          <w:rFonts w:hint="eastAsia" w:ascii="楷体_GB2312" w:hAnsi="楷体_GB2312" w:eastAsia="楷体_GB2312" w:cs="楷体_GB2312"/>
          <w:b/>
          <w:i w:val="0"/>
          <w:iCs w:val="0"/>
          <w:color w:val="auto"/>
          <w:kern w:val="0"/>
          <w:sz w:val="32"/>
          <w:szCs w:val="32"/>
          <w:u w:val="none"/>
        </w:rPr>
        <w:t>（一）科研项目</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8"/>
        <w:gridCol w:w="5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68" w:type="dxa"/>
          </w:tcPr>
          <w:p>
            <w:pPr>
              <w:autoSpaceDE w:val="0"/>
              <w:autoSpaceDN w:val="0"/>
              <w:adjustRightInd w:val="0"/>
              <w:jc w:val="center"/>
              <w:rPr>
                <w:rFonts w:eastAsia="仿宋_GB2312"/>
                <w:b/>
                <w:bCs/>
                <w:i w:val="0"/>
                <w:iCs w:val="0"/>
                <w:color w:val="auto"/>
                <w:kern w:val="0"/>
                <w:sz w:val="24"/>
                <w:u w:val="none"/>
              </w:rPr>
            </w:pPr>
            <w:r>
              <w:rPr>
                <w:rFonts w:eastAsia="仿宋_GB2312"/>
                <w:b/>
                <w:bCs/>
                <w:i w:val="0"/>
                <w:iCs w:val="0"/>
                <w:color w:val="auto"/>
                <w:kern w:val="0"/>
                <w:sz w:val="24"/>
                <w:u w:val="none"/>
              </w:rPr>
              <w:t>类 别</w:t>
            </w:r>
          </w:p>
        </w:tc>
        <w:tc>
          <w:tcPr>
            <w:tcW w:w="5354" w:type="dxa"/>
          </w:tcPr>
          <w:p>
            <w:pPr>
              <w:autoSpaceDE w:val="0"/>
              <w:autoSpaceDN w:val="0"/>
              <w:adjustRightInd w:val="0"/>
              <w:jc w:val="center"/>
              <w:rPr>
                <w:rFonts w:eastAsia="仿宋_GB2312"/>
                <w:b/>
                <w:bCs/>
                <w:i w:val="0"/>
                <w:iCs w:val="0"/>
                <w:color w:val="auto"/>
                <w:kern w:val="0"/>
                <w:sz w:val="24"/>
                <w:u w:val="none"/>
              </w:rPr>
            </w:pPr>
            <w:r>
              <w:rPr>
                <w:rFonts w:eastAsia="仿宋_GB2312"/>
                <w:b/>
                <w:bCs/>
                <w:i w:val="0"/>
                <w:iCs w:val="0"/>
                <w:color w:val="auto"/>
                <w:kern w:val="0"/>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68" w:type="dxa"/>
            <w:vMerge w:val="restart"/>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国家级项目</w:t>
            </w:r>
          </w:p>
        </w:tc>
        <w:tc>
          <w:tcPr>
            <w:tcW w:w="5354"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自然科学类：5000+经费数×200/万元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68" w:type="dxa"/>
            <w:vMerge w:val="continue"/>
            <w:vAlign w:val="center"/>
          </w:tcPr>
          <w:p>
            <w:pPr>
              <w:autoSpaceDE w:val="0"/>
              <w:autoSpaceDN w:val="0"/>
              <w:adjustRightInd w:val="0"/>
              <w:jc w:val="center"/>
              <w:rPr>
                <w:rFonts w:eastAsia="仿宋_GB2312"/>
                <w:i w:val="0"/>
                <w:iCs w:val="0"/>
                <w:color w:val="auto"/>
                <w:kern w:val="0"/>
                <w:sz w:val="24"/>
                <w:u w:val="none"/>
              </w:rPr>
            </w:pPr>
          </w:p>
        </w:tc>
        <w:tc>
          <w:tcPr>
            <w:tcW w:w="5354"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人文社会科学类：5000+经费数×400/万元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jc w:val="center"/>
        </w:trPr>
        <w:tc>
          <w:tcPr>
            <w:tcW w:w="3168" w:type="dxa"/>
            <w:vMerge w:val="restart"/>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省部级项目</w:t>
            </w:r>
          </w:p>
        </w:tc>
        <w:tc>
          <w:tcPr>
            <w:tcW w:w="5354"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自然科学类：2000+经费数×100/万元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jc w:val="center"/>
        </w:trPr>
        <w:tc>
          <w:tcPr>
            <w:tcW w:w="3168" w:type="dxa"/>
            <w:vMerge w:val="continue"/>
            <w:vAlign w:val="center"/>
          </w:tcPr>
          <w:p>
            <w:pPr>
              <w:autoSpaceDE w:val="0"/>
              <w:autoSpaceDN w:val="0"/>
              <w:adjustRightInd w:val="0"/>
              <w:jc w:val="center"/>
              <w:rPr>
                <w:rFonts w:eastAsia="仿宋_GB2312"/>
                <w:i w:val="0"/>
                <w:iCs w:val="0"/>
                <w:color w:val="auto"/>
                <w:kern w:val="0"/>
                <w:sz w:val="24"/>
                <w:u w:val="none"/>
              </w:rPr>
            </w:pPr>
          </w:p>
        </w:tc>
        <w:tc>
          <w:tcPr>
            <w:tcW w:w="5354"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人文社会科学类：2000+经费数×200/万元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68" w:type="dxa"/>
            <w:vMerge w:val="restart"/>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教育厅项目</w:t>
            </w:r>
          </w:p>
        </w:tc>
        <w:tc>
          <w:tcPr>
            <w:tcW w:w="5354"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自然科学类：200+经费数×40/万元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68" w:type="dxa"/>
            <w:vMerge w:val="continue"/>
            <w:vAlign w:val="center"/>
          </w:tcPr>
          <w:p>
            <w:pPr>
              <w:autoSpaceDE w:val="0"/>
              <w:autoSpaceDN w:val="0"/>
              <w:adjustRightInd w:val="0"/>
              <w:jc w:val="center"/>
              <w:rPr>
                <w:rFonts w:eastAsia="仿宋_GB2312"/>
                <w:i w:val="0"/>
                <w:iCs w:val="0"/>
                <w:color w:val="auto"/>
                <w:kern w:val="0"/>
                <w:sz w:val="24"/>
                <w:u w:val="none"/>
              </w:rPr>
            </w:pPr>
          </w:p>
        </w:tc>
        <w:tc>
          <w:tcPr>
            <w:tcW w:w="5354" w:type="dxa"/>
          </w:tcPr>
          <w:p>
            <w:pPr>
              <w:tabs>
                <w:tab w:val="right" w:pos="5138"/>
              </w:tabs>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人文社会科学类：200+经费数×80/万元</w:t>
            </w:r>
            <w:r>
              <w:rPr>
                <w:rFonts w:eastAsia="仿宋_GB2312"/>
                <w:i w:val="0"/>
                <w:iCs w:val="0"/>
                <w:color w:val="auto"/>
                <w:kern w:val="0"/>
                <w:sz w:val="24"/>
                <w:u w:val="none"/>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68" w:type="dxa"/>
            <w:vMerge w:val="restart"/>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其他市厅级项目</w:t>
            </w:r>
          </w:p>
        </w:tc>
        <w:tc>
          <w:tcPr>
            <w:tcW w:w="5354"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自然科学类：150+经费数×40/万元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68" w:type="dxa"/>
            <w:vMerge w:val="continue"/>
            <w:vAlign w:val="center"/>
          </w:tcPr>
          <w:p>
            <w:pPr>
              <w:autoSpaceDE w:val="0"/>
              <w:autoSpaceDN w:val="0"/>
              <w:adjustRightInd w:val="0"/>
              <w:jc w:val="center"/>
              <w:rPr>
                <w:rFonts w:eastAsia="仿宋_GB2312"/>
                <w:i w:val="0"/>
                <w:iCs w:val="0"/>
                <w:color w:val="auto"/>
                <w:kern w:val="0"/>
                <w:sz w:val="24"/>
                <w:u w:val="none"/>
              </w:rPr>
            </w:pPr>
          </w:p>
        </w:tc>
        <w:tc>
          <w:tcPr>
            <w:tcW w:w="5354"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人文社会科学类：150+经费数×80/万元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316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校级项目</w:t>
            </w:r>
          </w:p>
        </w:tc>
        <w:tc>
          <w:tcPr>
            <w:tcW w:w="5354" w:type="dxa"/>
            <w:vAlign w:val="center"/>
          </w:tcPr>
          <w:p>
            <w:pPr>
              <w:autoSpaceDE w:val="0"/>
              <w:autoSpaceDN w:val="0"/>
              <w:adjustRightInd w:val="0"/>
              <w:rPr>
                <w:rFonts w:eastAsia="仿宋_GB2312"/>
                <w:i w:val="0"/>
                <w:iCs w:val="0"/>
                <w:color w:val="auto"/>
                <w:kern w:val="0"/>
                <w:sz w:val="24"/>
                <w:u w:val="none"/>
              </w:rPr>
            </w:pPr>
            <w:r>
              <w:rPr>
                <w:rFonts w:hint="eastAsia" w:eastAsia="仿宋_GB2312"/>
                <w:i w:val="0"/>
                <w:iCs w:val="0"/>
                <w:color w:val="auto"/>
                <w:kern w:val="0"/>
                <w:sz w:val="24"/>
                <w:u w:val="none"/>
              </w:rPr>
              <w:t>30/项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68" w:type="dxa"/>
            <w:vMerge w:val="restart"/>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横向项目（包括各级纵向子课题、各单位开放课题）</w:t>
            </w:r>
          </w:p>
        </w:tc>
        <w:tc>
          <w:tcPr>
            <w:tcW w:w="5354" w:type="dxa"/>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自然科学类：经费数×</w:t>
            </w:r>
            <w:r>
              <w:rPr>
                <w:rFonts w:hint="eastAsia" w:eastAsia="仿宋_GB2312"/>
                <w:i w:val="0"/>
                <w:iCs w:val="0"/>
                <w:color w:val="auto"/>
                <w:kern w:val="0"/>
                <w:sz w:val="24"/>
                <w:u w:val="none"/>
              </w:rPr>
              <w:t>30</w:t>
            </w:r>
            <w:r>
              <w:rPr>
                <w:rFonts w:eastAsia="仿宋_GB2312"/>
                <w:i w:val="0"/>
                <w:iCs w:val="0"/>
                <w:color w:val="auto"/>
                <w:kern w:val="0"/>
                <w:sz w:val="24"/>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68" w:type="dxa"/>
            <w:vMerge w:val="continue"/>
          </w:tcPr>
          <w:p>
            <w:pPr>
              <w:autoSpaceDE w:val="0"/>
              <w:autoSpaceDN w:val="0"/>
              <w:adjustRightInd w:val="0"/>
              <w:jc w:val="left"/>
              <w:rPr>
                <w:rFonts w:eastAsia="仿宋_GB2312"/>
                <w:i w:val="0"/>
                <w:iCs w:val="0"/>
                <w:color w:val="auto"/>
                <w:kern w:val="0"/>
                <w:sz w:val="24"/>
                <w:u w:val="none"/>
              </w:rPr>
            </w:pPr>
          </w:p>
        </w:tc>
        <w:tc>
          <w:tcPr>
            <w:tcW w:w="5354" w:type="dxa"/>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人文社会科学类：经费数×</w:t>
            </w:r>
            <w:r>
              <w:rPr>
                <w:rFonts w:hint="eastAsia" w:eastAsia="仿宋_GB2312"/>
                <w:i w:val="0"/>
                <w:iCs w:val="0"/>
                <w:color w:val="auto"/>
                <w:kern w:val="0"/>
                <w:sz w:val="24"/>
                <w:u w:val="none"/>
              </w:rPr>
              <w:t>6</w:t>
            </w:r>
            <w:r>
              <w:rPr>
                <w:rFonts w:eastAsia="仿宋_GB2312"/>
                <w:i w:val="0"/>
                <w:iCs w:val="0"/>
                <w:color w:val="auto"/>
                <w:kern w:val="0"/>
                <w:sz w:val="24"/>
                <w:u w:val="none"/>
              </w:rPr>
              <w:t>0/万元</w:t>
            </w:r>
          </w:p>
        </w:tc>
      </w:tr>
    </w:tbl>
    <w:p>
      <w:pPr>
        <w:autoSpaceDE w:val="0"/>
        <w:autoSpaceDN w:val="0"/>
        <w:adjustRightInd w:val="0"/>
        <w:spacing w:before="156" w:beforeLines="50" w:line="560" w:lineRule="exact"/>
        <w:ind w:firstLine="643" w:firstLineChars="200"/>
        <w:rPr>
          <w:rFonts w:ascii="楷体_GB2312" w:hAnsi="楷体_GB2312" w:eastAsia="楷体_GB2312" w:cs="楷体_GB2312"/>
          <w:b/>
          <w:i w:val="0"/>
          <w:iCs w:val="0"/>
          <w:color w:val="auto"/>
          <w:kern w:val="0"/>
          <w:sz w:val="32"/>
          <w:szCs w:val="32"/>
          <w:u w:val="none"/>
        </w:rPr>
      </w:pPr>
      <w:r>
        <w:rPr>
          <w:rFonts w:hint="eastAsia" w:ascii="楷体_GB2312" w:hAnsi="楷体_GB2312" w:eastAsia="楷体_GB2312" w:cs="楷体_GB2312"/>
          <w:b/>
          <w:i w:val="0"/>
          <w:iCs w:val="0"/>
          <w:color w:val="auto"/>
          <w:kern w:val="0"/>
          <w:sz w:val="32"/>
          <w:szCs w:val="32"/>
          <w:u w:val="none"/>
        </w:rPr>
        <w:t>（二）科研成果</w:t>
      </w:r>
    </w:p>
    <w:p>
      <w:pPr>
        <w:autoSpaceDE w:val="0"/>
        <w:autoSpaceDN w:val="0"/>
        <w:adjustRightInd w:val="0"/>
        <w:ind w:firstLine="617" w:firstLineChars="192"/>
        <w:jc w:val="left"/>
        <w:rPr>
          <w:rFonts w:eastAsia="仿宋_GB2312"/>
          <w:b/>
          <w:bCs/>
          <w:i w:val="0"/>
          <w:iCs w:val="0"/>
          <w:color w:val="auto"/>
          <w:kern w:val="0"/>
          <w:sz w:val="32"/>
          <w:szCs w:val="32"/>
          <w:u w:val="none"/>
        </w:rPr>
      </w:pPr>
      <w:r>
        <w:rPr>
          <w:rFonts w:eastAsia="仿宋_GB2312"/>
          <w:b/>
          <w:bCs/>
          <w:i w:val="0"/>
          <w:iCs w:val="0"/>
          <w:color w:val="auto"/>
          <w:kern w:val="0"/>
          <w:sz w:val="32"/>
          <w:szCs w:val="32"/>
          <w:u w:val="none"/>
        </w:rPr>
        <w:t>1.学术论文</w:t>
      </w:r>
    </w:p>
    <w:p>
      <w:pPr>
        <w:autoSpaceDE w:val="0"/>
        <w:autoSpaceDN w:val="0"/>
        <w:adjustRightInd w:val="0"/>
        <w:ind w:firstLine="614" w:firstLineChars="192"/>
        <w:jc w:val="left"/>
        <w:rPr>
          <w:rFonts w:eastAsia="仿宋_GB2312"/>
          <w:i w:val="0"/>
          <w:iCs w:val="0"/>
          <w:color w:val="auto"/>
          <w:kern w:val="0"/>
          <w:sz w:val="32"/>
          <w:szCs w:val="32"/>
          <w:u w:val="none"/>
        </w:rPr>
      </w:pPr>
      <w:r>
        <w:rPr>
          <w:rFonts w:hint="eastAsia" w:ascii="宋体" w:hAnsi="宋体" w:cs="宋体"/>
          <w:i w:val="0"/>
          <w:iCs w:val="0"/>
          <w:color w:val="auto"/>
          <w:kern w:val="0"/>
          <w:sz w:val="32"/>
          <w:szCs w:val="32"/>
          <w:u w:val="none"/>
        </w:rPr>
        <w:t>①</w:t>
      </w:r>
      <w:r>
        <w:rPr>
          <w:rFonts w:eastAsia="仿宋_GB2312"/>
          <w:i w:val="0"/>
          <w:iCs w:val="0"/>
          <w:color w:val="auto"/>
          <w:kern w:val="0"/>
          <w:sz w:val="32"/>
          <w:szCs w:val="32"/>
          <w:u w:val="none"/>
        </w:rPr>
        <w:t>自然科学学术论文</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8"/>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6948"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类 别</w:t>
            </w:r>
          </w:p>
        </w:tc>
        <w:tc>
          <w:tcPr>
            <w:tcW w:w="1574"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6948" w:type="dxa"/>
          </w:tcPr>
          <w:p>
            <w:pPr>
              <w:autoSpaceDE w:val="0"/>
              <w:autoSpaceDN w:val="0"/>
              <w:adjustRightInd w:val="0"/>
              <w:jc w:val="left"/>
              <w:rPr>
                <w:rFonts w:eastAsia="仿宋_GB2312"/>
                <w:i w:val="0"/>
                <w:iCs w:val="0"/>
                <w:color w:val="auto"/>
                <w:kern w:val="0"/>
                <w:sz w:val="28"/>
                <w:szCs w:val="28"/>
                <w:u w:val="none"/>
              </w:rPr>
            </w:pPr>
            <w:r>
              <w:rPr>
                <w:rFonts w:eastAsia="仿宋_GB2312"/>
                <w:i w:val="0"/>
                <w:iCs w:val="0"/>
                <w:color w:val="auto"/>
                <w:kern w:val="0"/>
                <w:sz w:val="24"/>
                <w:u w:val="none"/>
              </w:rPr>
              <w:t>《SCIENCE》、《NATURE》上发表的论文</w:t>
            </w:r>
          </w:p>
        </w:tc>
        <w:tc>
          <w:tcPr>
            <w:tcW w:w="1574"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6948" w:type="dxa"/>
          </w:tcPr>
          <w:p>
            <w:pPr>
              <w:autoSpaceDE w:val="0"/>
              <w:autoSpaceDN w:val="0"/>
              <w:adjustRightInd w:val="0"/>
              <w:jc w:val="left"/>
              <w:rPr>
                <w:rFonts w:eastAsia="仿宋_GB2312"/>
                <w:i w:val="0"/>
                <w:iCs w:val="0"/>
                <w:color w:val="auto"/>
                <w:kern w:val="0"/>
                <w:sz w:val="28"/>
                <w:szCs w:val="28"/>
                <w:u w:val="none"/>
              </w:rPr>
            </w:pPr>
            <w:r>
              <w:rPr>
                <w:rFonts w:eastAsia="仿宋_GB2312"/>
                <w:i w:val="0"/>
                <w:iCs w:val="0"/>
                <w:color w:val="auto"/>
                <w:kern w:val="0"/>
                <w:sz w:val="24"/>
                <w:u w:val="none"/>
              </w:rPr>
              <w:t>被《SCI》一区收录的期刊论文</w:t>
            </w:r>
          </w:p>
        </w:tc>
        <w:tc>
          <w:tcPr>
            <w:tcW w:w="1574"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6948" w:type="dxa"/>
          </w:tcPr>
          <w:p>
            <w:pPr>
              <w:autoSpaceDE w:val="0"/>
              <w:autoSpaceDN w:val="0"/>
              <w:adjustRightInd w:val="0"/>
              <w:jc w:val="left"/>
              <w:rPr>
                <w:rFonts w:eastAsia="仿宋_GB2312"/>
                <w:i w:val="0"/>
                <w:iCs w:val="0"/>
                <w:color w:val="auto"/>
                <w:kern w:val="0"/>
                <w:sz w:val="28"/>
                <w:szCs w:val="28"/>
                <w:u w:val="none"/>
              </w:rPr>
            </w:pPr>
            <w:r>
              <w:rPr>
                <w:rFonts w:eastAsia="仿宋_GB2312"/>
                <w:i w:val="0"/>
                <w:iCs w:val="0"/>
                <w:color w:val="auto"/>
                <w:kern w:val="0"/>
                <w:sz w:val="24"/>
                <w:u w:val="none"/>
              </w:rPr>
              <w:t>被《SCI》二区收录的期刊论文</w:t>
            </w:r>
          </w:p>
        </w:tc>
        <w:tc>
          <w:tcPr>
            <w:tcW w:w="1574"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6948" w:type="dxa"/>
          </w:tcPr>
          <w:p>
            <w:pPr>
              <w:autoSpaceDE w:val="0"/>
              <w:autoSpaceDN w:val="0"/>
              <w:adjustRightInd w:val="0"/>
              <w:jc w:val="left"/>
              <w:rPr>
                <w:rFonts w:eastAsia="仿宋_GB2312"/>
                <w:i w:val="0"/>
                <w:iCs w:val="0"/>
                <w:color w:val="auto"/>
                <w:kern w:val="0"/>
                <w:sz w:val="28"/>
                <w:szCs w:val="28"/>
                <w:u w:val="none"/>
              </w:rPr>
            </w:pPr>
            <w:r>
              <w:rPr>
                <w:rFonts w:eastAsia="仿宋_GB2312"/>
                <w:i w:val="0"/>
                <w:iCs w:val="0"/>
                <w:color w:val="auto"/>
                <w:kern w:val="0"/>
                <w:sz w:val="24"/>
                <w:u w:val="none"/>
              </w:rPr>
              <w:t>被《SCI》三区收录的期刊论文</w:t>
            </w:r>
          </w:p>
        </w:tc>
        <w:tc>
          <w:tcPr>
            <w:tcW w:w="1574"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6948" w:type="dxa"/>
          </w:tcPr>
          <w:p>
            <w:pPr>
              <w:autoSpaceDE w:val="0"/>
              <w:autoSpaceDN w:val="0"/>
              <w:adjustRightInd w:val="0"/>
              <w:jc w:val="left"/>
              <w:rPr>
                <w:rFonts w:eastAsia="仿宋_GB2312"/>
                <w:i w:val="0"/>
                <w:iCs w:val="0"/>
                <w:color w:val="auto"/>
                <w:kern w:val="0"/>
                <w:sz w:val="28"/>
                <w:szCs w:val="28"/>
                <w:u w:val="none"/>
              </w:rPr>
            </w:pPr>
            <w:r>
              <w:rPr>
                <w:rFonts w:eastAsia="仿宋_GB2312"/>
                <w:i w:val="0"/>
                <w:iCs w:val="0"/>
                <w:color w:val="auto"/>
                <w:kern w:val="0"/>
                <w:sz w:val="24"/>
                <w:u w:val="none"/>
              </w:rPr>
              <w:t>被《SCI》四区收录的期刊论文</w:t>
            </w:r>
          </w:p>
        </w:tc>
        <w:tc>
          <w:tcPr>
            <w:tcW w:w="1574"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6948"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被《EI》Compendex （工程索引光盘版）收录的期刊论文</w:t>
            </w:r>
          </w:p>
        </w:tc>
        <w:tc>
          <w:tcPr>
            <w:tcW w:w="1574"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6948"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被《CSCD》(核心版)收录的期刊论文</w:t>
            </w:r>
          </w:p>
        </w:tc>
        <w:tc>
          <w:tcPr>
            <w:tcW w:w="1574"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jc w:val="center"/>
        </w:trPr>
        <w:tc>
          <w:tcPr>
            <w:tcW w:w="6948"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被《CSCD》(扩展版)收录的期刊论文、中文核心期刊发表的论文、国（境）外期刊发表的论文、ISTP收录的论文</w:t>
            </w:r>
          </w:p>
        </w:tc>
        <w:tc>
          <w:tcPr>
            <w:tcW w:w="1574"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6948"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正式公开发行期刊论文</w:t>
            </w:r>
          </w:p>
        </w:tc>
        <w:tc>
          <w:tcPr>
            <w:tcW w:w="1574" w:type="dxa"/>
            <w:vAlign w:val="center"/>
          </w:tcPr>
          <w:p>
            <w:pPr>
              <w:autoSpaceDE w:val="0"/>
              <w:autoSpaceDN w:val="0"/>
              <w:adjustRightInd w:val="0"/>
              <w:jc w:val="center"/>
              <w:rPr>
                <w:rFonts w:eastAsia="仿宋_GB2312"/>
                <w:i w:val="0"/>
                <w:iCs w:val="0"/>
                <w:color w:val="auto"/>
                <w:kern w:val="0"/>
                <w:sz w:val="24"/>
                <w:u w:val="none"/>
              </w:rPr>
            </w:pPr>
            <w:r>
              <w:rPr>
                <w:rFonts w:hint="eastAsia" w:eastAsia="仿宋_GB2312"/>
                <w:i w:val="0"/>
                <w:iCs w:val="0"/>
                <w:color w:val="auto"/>
                <w:kern w:val="0"/>
                <w:sz w:val="24"/>
                <w:u w:val="none"/>
              </w:rPr>
              <w:t>3</w:t>
            </w:r>
            <w:r>
              <w:rPr>
                <w:rFonts w:eastAsia="仿宋_GB2312"/>
                <w:i w:val="0"/>
                <w:iCs w:val="0"/>
                <w:color w:val="auto"/>
                <w:kern w:val="0"/>
                <w:sz w:val="24"/>
                <w:u w:val="none"/>
              </w:rPr>
              <w:t>0</w:t>
            </w:r>
          </w:p>
        </w:tc>
      </w:tr>
    </w:tbl>
    <w:p>
      <w:pPr>
        <w:autoSpaceDE w:val="0"/>
        <w:autoSpaceDN w:val="0"/>
        <w:adjustRightInd w:val="0"/>
        <w:ind w:firstLine="640" w:firstLineChars="200"/>
        <w:jc w:val="left"/>
        <w:rPr>
          <w:rFonts w:eastAsia="仿宋_GB2312"/>
          <w:i w:val="0"/>
          <w:iCs w:val="0"/>
          <w:color w:val="auto"/>
          <w:kern w:val="0"/>
          <w:sz w:val="32"/>
          <w:szCs w:val="32"/>
          <w:u w:val="none"/>
        </w:rPr>
      </w:pPr>
      <w:r>
        <w:rPr>
          <w:rFonts w:hint="eastAsia" w:ascii="宋体" w:hAnsi="宋体" w:cs="宋体"/>
          <w:i w:val="0"/>
          <w:iCs w:val="0"/>
          <w:color w:val="auto"/>
          <w:kern w:val="0"/>
          <w:sz w:val="32"/>
          <w:szCs w:val="32"/>
          <w:u w:val="none"/>
        </w:rPr>
        <w:t>②</w:t>
      </w:r>
      <w:r>
        <w:rPr>
          <w:rFonts w:eastAsia="仿宋_GB2312"/>
          <w:i w:val="0"/>
          <w:iCs w:val="0"/>
          <w:color w:val="auto"/>
          <w:kern w:val="0"/>
          <w:sz w:val="32"/>
          <w:szCs w:val="32"/>
          <w:u w:val="none"/>
        </w:rPr>
        <w:t>人文社会科学学术论文</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8"/>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48"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类 别</w:t>
            </w:r>
          </w:p>
        </w:tc>
        <w:tc>
          <w:tcPr>
            <w:tcW w:w="1574"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48" w:type="dxa"/>
          </w:tcPr>
          <w:p>
            <w:pPr>
              <w:autoSpaceDE w:val="0"/>
              <w:autoSpaceDN w:val="0"/>
              <w:adjustRightInd w:val="0"/>
              <w:jc w:val="left"/>
              <w:rPr>
                <w:rFonts w:eastAsia="仿宋_GB2312"/>
                <w:i w:val="0"/>
                <w:iCs w:val="0"/>
                <w:color w:val="auto"/>
                <w:kern w:val="0"/>
                <w:sz w:val="28"/>
                <w:szCs w:val="28"/>
                <w:u w:val="none"/>
              </w:rPr>
            </w:pPr>
            <w:r>
              <w:rPr>
                <w:rFonts w:eastAsia="仿宋_GB2312"/>
                <w:i w:val="0"/>
                <w:iCs w:val="0"/>
                <w:color w:val="auto"/>
                <w:kern w:val="0"/>
                <w:sz w:val="24"/>
                <w:u w:val="none"/>
              </w:rPr>
              <w:t>《中国社会科学》上发表的论文</w:t>
            </w:r>
          </w:p>
        </w:tc>
        <w:tc>
          <w:tcPr>
            <w:tcW w:w="1574"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jc w:val="center"/>
        </w:trPr>
        <w:tc>
          <w:tcPr>
            <w:tcW w:w="6948" w:type="dxa"/>
          </w:tcPr>
          <w:p>
            <w:pPr>
              <w:autoSpaceDE w:val="0"/>
              <w:autoSpaceDN w:val="0"/>
              <w:adjustRightInd w:val="0"/>
              <w:jc w:val="left"/>
              <w:rPr>
                <w:rFonts w:eastAsia="仿宋_GB2312"/>
                <w:i w:val="0"/>
                <w:iCs w:val="0"/>
                <w:color w:val="auto"/>
                <w:kern w:val="0"/>
                <w:sz w:val="28"/>
                <w:szCs w:val="28"/>
                <w:u w:val="none"/>
              </w:rPr>
            </w:pPr>
            <w:r>
              <w:rPr>
                <w:rFonts w:eastAsia="仿宋_GB2312"/>
                <w:i w:val="0"/>
                <w:iCs w:val="0"/>
                <w:color w:val="auto"/>
                <w:kern w:val="0"/>
                <w:sz w:val="24"/>
                <w:u w:val="none"/>
              </w:rPr>
              <w:t>被《SSCI》、《A&amp;HCI》收录的论文、《新华文摘》转载的论文（2个页面以上）</w:t>
            </w:r>
          </w:p>
        </w:tc>
        <w:tc>
          <w:tcPr>
            <w:tcW w:w="1574"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48" w:type="dxa"/>
          </w:tcPr>
          <w:p>
            <w:pPr>
              <w:autoSpaceDE w:val="0"/>
              <w:autoSpaceDN w:val="0"/>
              <w:adjustRightInd w:val="0"/>
              <w:jc w:val="left"/>
              <w:rPr>
                <w:rFonts w:eastAsia="仿宋_GB2312"/>
                <w:i w:val="0"/>
                <w:iCs w:val="0"/>
                <w:color w:val="auto"/>
                <w:kern w:val="0"/>
                <w:sz w:val="28"/>
                <w:szCs w:val="28"/>
                <w:u w:val="none"/>
              </w:rPr>
            </w:pPr>
            <w:r>
              <w:rPr>
                <w:rFonts w:eastAsia="仿宋_GB2312"/>
                <w:i w:val="0"/>
                <w:iCs w:val="0"/>
                <w:color w:val="auto"/>
                <w:kern w:val="0"/>
                <w:sz w:val="24"/>
                <w:u w:val="none"/>
              </w:rPr>
              <w:t>《人民日报》、《光明日报》理论版发表的论文</w:t>
            </w:r>
          </w:p>
        </w:tc>
        <w:tc>
          <w:tcPr>
            <w:tcW w:w="1574"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48" w:type="dxa"/>
          </w:tcPr>
          <w:p>
            <w:pPr>
              <w:autoSpaceDE w:val="0"/>
              <w:autoSpaceDN w:val="0"/>
              <w:adjustRightInd w:val="0"/>
              <w:jc w:val="left"/>
              <w:rPr>
                <w:rFonts w:eastAsia="仿宋_GB2312"/>
                <w:i w:val="0"/>
                <w:iCs w:val="0"/>
                <w:color w:val="auto"/>
                <w:kern w:val="0"/>
                <w:sz w:val="28"/>
                <w:szCs w:val="28"/>
                <w:u w:val="none"/>
              </w:rPr>
            </w:pPr>
            <w:r>
              <w:rPr>
                <w:rFonts w:eastAsia="仿宋_GB2312"/>
                <w:i w:val="0"/>
                <w:iCs w:val="0"/>
                <w:color w:val="auto"/>
                <w:kern w:val="0"/>
                <w:sz w:val="24"/>
                <w:u w:val="none"/>
              </w:rPr>
              <w:t>被《CSSCI》（核心版）收录的期刊论文、《中国社会科学文摘》转载的论文、人大复印资料全文转载的论文</w:t>
            </w:r>
          </w:p>
        </w:tc>
        <w:tc>
          <w:tcPr>
            <w:tcW w:w="1574"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48" w:type="dxa"/>
          </w:tcPr>
          <w:p>
            <w:pPr>
              <w:autoSpaceDE w:val="0"/>
              <w:autoSpaceDN w:val="0"/>
              <w:adjustRightInd w:val="0"/>
              <w:jc w:val="left"/>
              <w:rPr>
                <w:rFonts w:eastAsia="仿宋_GB2312"/>
                <w:i w:val="0"/>
                <w:iCs w:val="0"/>
                <w:color w:val="auto"/>
                <w:kern w:val="0"/>
                <w:sz w:val="28"/>
                <w:szCs w:val="28"/>
                <w:u w:val="none"/>
              </w:rPr>
            </w:pPr>
            <w:r>
              <w:rPr>
                <w:rFonts w:eastAsia="仿宋_GB2312"/>
                <w:i w:val="0"/>
                <w:iCs w:val="0"/>
                <w:color w:val="auto"/>
                <w:kern w:val="0"/>
                <w:sz w:val="24"/>
                <w:u w:val="none"/>
              </w:rPr>
              <w:t>被《CSSCI》（扩展版）收录的期刊论文、《高等学校文科学术文摘》转载的论文</w:t>
            </w:r>
          </w:p>
        </w:tc>
        <w:tc>
          <w:tcPr>
            <w:tcW w:w="1574"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48"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中文核心期刊发表的论文、国（境）外期刊发表的论文、ISSHP收录的论文</w:t>
            </w:r>
          </w:p>
        </w:tc>
        <w:tc>
          <w:tcPr>
            <w:tcW w:w="1574"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48"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正式公开发行期刊论文、省级以上报纸理论版论文</w:t>
            </w:r>
          </w:p>
        </w:tc>
        <w:tc>
          <w:tcPr>
            <w:tcW w:w="1574" w:type="dxa"/>
            <w:vAlign w:val="center"/>
          </w:tcPr>
          <w:p>
            <w:pPr>
              <w:autoSpaceDE w:val="0"/>
              <w:autoSpaceDN w:val="0"/>
              <w:adjustRightInd w:val="0"/>
              <w:jc w:val="center"/>
              <w:rPr>
                <w:rFonts w:eastAsia="仿宋_GB2312"/>
                <w:i w:val="0"/>
                <w:iCs w:val="0"/>
                <w:color w:val="auto"/>
                <w:kern w:val="0"/>
                <w:sz w:val="24"/>
                <w:u w:val="none"/>
              </w:rPr>
            </w:pPr>
            <w:r>
              <w:rPr>
                <w:rFonts w:hint="eastAsia" w:eastAsia="仿宋_GB2312"/>
                <w:i w:val="0"/>
                <w:iCs w:val="0"/>
                <w:color w:val="auto"/>
                <w:kern w:val="0"/>
                <w:sz w:val="24"/>
                <w:u w:val="none"/>
              </w:rPr>
              <w:t>3</w:t>
            </w:r>
            <w:r>
              <w:rPr>
                <w:rFonts w:eastAsia="仿宋_GB2312"/>
                <w:i w:val="0"/>
                <w:iCs w:val="0"/>
                <w:color w:val="auto"/>
                <w:kern w:val="0"/>
                <w:sz w:val="24"/>
                <w:u w:val="none"/>
              </w:rPr>
              <w:t>0</w:t>
            </w:r>
          </w:p>
        </w:tc>
      </w:tr>
    </w:tbl>
    <w:p>
      <w:pPr>
        <w:autoSpaceDE w:val="0"/>
        <w:autoSpaceDN w:val="0"/>
        <w:adjustRightInd w:val="0"/>
        <w:ind w:firstLine="617" w:firstLineChars="192"/>
        <w:jc w:val="left"/>
        <w:rPr>
          <w:rFonts w:ascii="仿宋_GB2312" w:hAnsi="仿宋_GB2312" w:eastAsia="仿宋_GB2312" w:cs="仿宋_GB2312"/>
          <w:b/>
          <w:bCs/>
          <w:i w:val="0"/>
          <w:iCs w:val="0"/>
          <w:color w:val="auto"/>
          <w:kern w:val="0"/>
          <w:sz w:val="32"/>
          <w:szCs w:val="32"/>
          <w:u w:val="none"/>
        </w:rPr>
      </w:pPr>
      <w:r>
        <w:rPr>
          <w:rFonts w:hint="eastAsia" w:ascii="仿宋_GB2312" w:hAnsi="仿宋_GB2312" w:eastAsia="仿宋_GB2312" w:cs="仿宋_GB2312"/>
          <w:b/>
          <w:bCs/>
          <w:i w:val="0"/>
          <w:iCs w:val="0"/>
          <w:color w:val="auto"/>
          <w:kern w:val="0"/>
          <w:sz w:val="32"/>
          <w:szCs w:val="32"/>
          <w:u w:val="none"/>
        </w:rPr>
        <w:t>2.著作</w:t>
      </w:r>
    </w:p>
    <w:tbl>
      <w:tblPr>
        <w:tblStyle w:val="7"/>
        <w:tblW w:w="85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5546"/>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6935" w:type="dxa"/>
            <w:gridSpan w:val="2"/>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类 别</w:t>
            </w:r>
          </w:p>
        </w:tc>
        <w:tc>
          <w:tcPr>
            <w:tcW w:w="1571"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1389" w:type="dxa"/>
            <w:vMerge w:val="restart"/>
            <w:vAlign w:val="center"/>
          </w:tcPr>
          <w:p>
            <w:pPr>
              <w:autoSpaceDE w:val="0"/>
              <w:autoSpaceDN w:val="0"/>
              <w:adjustRightInd w:val="0"/>
              <w:rPr>
                <w:rFonts w:eastAsia="仿宋_GB2312"/>
                <w:i w:val="0"/>
                <w:iCs w:val="0"/>
                <w:color w:val="auto"/>
                <w:kern w:val="0"/>
                <w:sz w:val="28"/>
                <w:szCs w:val="28"/>
                <w:u w:val="none"/>
              </w:rPr>
            </w:pPr>
            <w:r>
              <w:rPr>
                <w:rFonts w:eastAsia="仿宋_GB2312"/>
                <w:i w:val="0"/>
                <w:iCs w:val="0"/>
                <w:color w:val="auto"/>
                <w:kern w:val="0"/>
                <w:sz w:val="24"/>
                <w:u w:val="none"/>
              </w:rPr>
              <w:t>学术专著</w:t>
            </w:r>
          </w:p>
        </w:tc>
        <w:tc>
          <w:tcPr>
            <w:tcW w:w="5546"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人民出版社、商务印书馆、三联书店、</w:t>
            </w:r>
          </w:p>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中华书局、科学出版社</w:t>
            </w:r>
          </w:p>
        </w:tc>
        <w:tc>
          <w:tcPr>
            <w:tcW w:w="1571"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1389" w:type="dxa"/>
            <w:vMerge w:val="continue"/>
            <w:vAlign w:val="center"/>
          </w:tcPr>
          <w:p>
            <w:pPr>
              <w:autoSpaceDE w:val="0"/>
              <w:autoSpaceDN w:val="0"/>
              <w:adjustRightInd w:val="0"/>
              <w:rPr>
                <w:rFonts w:eastAsia="仿宋_GB2312"/>
                <w:i w:val="0"/>
                <w:iCs w:val="0"/>
                <w:color w:val="auto"/>
                <w:kern w:val="0"/>
                <w:sz w:val="24"/>
                <w:u w:val="none"/>
              </w:rPr>
            </w:pPr>
          </w:p>
        </w:tc>
        <w:tc>
          <w:tcPr>
            <w:tcW w:w="5546"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其他出版社</w:t>
            </w:r>
          </w:p>
        </w:tc>
        <w:tc>
          <w:tcPr>
            <w:tcW w:w="1571"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jc w:val="center"/>
        </w:trPr>
        <w:tc>
          <w:tcPr>
            <w:tcW w:w="1389" w:type="dxa"/>
            <w:vMerge w:val="restart"/>
            <w:vAlign w:val="center"/>
          </w:tcPr>
          <w:p>
            <w:pPr>
              <w:autoSpaceDE w:val="0"/>
              <w:autoSpaceDN w:val="0"/>
              <w:adjustRightInd w:val="0"/>
              <w:rPr>
                <w:rFonts w:eastAsia="仿宋_GB2312"/>
                <w:i w:val="0"/>
                <w:iCs w:val="0"/>
                <w:color w:val="auto"/>
                <w:kern w:val="0"/>
                <w:sz w:val="28"/>
                <w:szCs w:val="28"/>
                <w:u w:val="none"/>
              </w:rPr>
            </w:pPr>
            <w:r>
              <w:rPr>
                <w:rFonts w:eastAsia="仿宋_GB2312"/>
                <w:i w:val="0"/>
                <w:iCs w:val="0"/>
                <w:color w:val="auto"/>
                <w:kern w:val="0"/>
                <w:sz w:val="24"/>
                <w:u w:val="none"/>
              </w:rPr>
              <w:t>编著、译著</w:t>
            </w:r>
          </w:p>
        </w:tc>
        <w:tc>
          <w:tcPr>
            <w:tcW w:w="5546"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人民出版社、商务印书馆、三联书店、</w:t>
            </w:r>
          </w:p>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中华书局、科学出版社</w:t>
            </w:r>
          </w:p>
        </w:tc>
        <w:tc>
          <w:tcPr>
            <w:tcW w:w="1571"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jc w:val="center"/>
        </w:trPr>
        <w:tc>
          <w:tcPr>
            <w:tcW w:w="1389" w:type="dxa"/>
            <w:vMerge w:val="continue"/>
            <w:vAlign w:val="center"/>
          </w:tcPr>
          <w:p>
            <w:pPr>
              <w:autoSpaceDE w:val="0"/>
              <w:autoSpaceDN w:val="0"/>
              <w:adjustRightInd w:val="0"/>
              <w:rPr>
                <w:rFonts w:eastAsia="仿宋_GB2312"/>
                <w:i w:val="0"/>
                <w:iCs w:val="0"/>
                <w:color w:val="auto"/>
                <w:kern w:val="0"/>
                <w:sz w:val="24"/>
                <w:u w:val="none"/>
              </w:rPr>
            </w:pPr>
          </w:p>
        </w:tc>
        <w:tc>
          <w:tcPr>
            <w:tcW w:w="5546"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其他出版社</w:t>
            </w:r>
          </w:p>
        </w:tc>
        <w:tc>
          <w:tcPr>
            <w:tcW w:w="1571"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400</w:t>
            </w:r>
          </w:p>
        </w:tc>
      </w:tr>
    </w:tbl>
    <w:p>
      <w:pPr>
        <w:autoSpaceDE w:val="0"/>
        <w:autoSpaceDN w:val="0"/>
        <w:adjustRightInd w:val="0"/>
        <w:ind w:firstLine="617" w:firstLineChars="192"/>
        <w:jc w:val="left"/>
        <w:rPr>
          <w:rFonts w:ascii="仿宋_GB2312" w:hAnsi="仿宋_GB2312" w:eastAsia="仿宋_GB2312" w:cs="仿宋_GB2312"/>
          <w:b/>
          <w:bCs/>
          <w:i w:val="0"/>
          <w:iCs w:val="0"/>
          <w:color w:val="auto"/>
          <w:kern w:val="0"/>
          <w:sz w:val="32"/>
          <w:szCs w:val="32"/>
          <w:u w:val="none"/>
        </w:rPr>
      </w:pPr>
      <w:r>
        <w:rPr>
          <w:rFonts w:hint="eastAsia" w:ascii="仿宋_GB2312" w:hAnsi="仿宋_GB2312" w:eastAsia="仿宋_GB2312" w:cs="仿宋_GB2312"/>
          <w:b/>
          <w:bCs/>
          <w:i w:val="0"/>
          <w:iCs w:val="0"/>
          <w:color w:val="auto"/>
          <w:kern w:val="0"/>
          <w:sz w:val="32"/>
          <w:szCs w:val="32"/>
          <w:u w:val="none"/>
        </w:rPr>
        <w:t>3.专利</w:t>
      </w:r>
    </w:p>
    <w:tbl>
      <w:tblPr>
        <w:tblStyle w:val="7"/>
        <w:tblW w:w="85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6"/>
        <w:gridCol w:w="3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center"/>
        </w:trPr>
        <w:tc>
          <w:tcPr>
            <w:tcW w:w="5166"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类 别</w:t>
            </w:r>
          </w:p>
        </w:tc>
        <w:tc>
          <w:tcPr>
            <w:tcW w:w="3385"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5166"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国外授权发明专利</w:t>
            </w:r>
          </w:p>
        </w:tc>
        <w:tc>
          <w:tcPr>
            <w:tcW w:w="338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center"/>
        </w:trPr>
        <w:tc>
          <w:tcPr>
            <w:tcW w:w="5166"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发明专利</w:t>
            </w:r>
          </w:p>
        </w:tc>
        <w:tc>
          <w:tcPr>
            <w:tcW w:w="338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5166"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实用新型专利</w:t>
            </w:r>
          </w:p>
        </w:tc>
        <w:tc>
          <w:tcPr>
            <w:tcW w:w="338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5166"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外观设计专利、软件著作权</w:t>
            </w:r>
          </w:p>
        </w:tc>
        <w:tc>
          <w:tcPr>
            <w:tcW w:w="338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50</w:t>
            </w:r>
          </w:p>
        </w:tc>
      </w:tr>
    </w:tbl>
    <w:p>
      <w:pPr>
        <w:autoSpaceDE w:val="0"/>
        <w:autoSpaceDN w:val="0"/>
        <w:adjustRightInd w:val="0"/>
        <w:ind w:firstLine="617" w:firstLineChars="192"/>
        <w:jc w:val="left"/>
        <w:rPr>
          <w:rFonts w:ascii="仿宋_GB2312" w:hAnsi="仿宋_GB2312" w:eastAsia="仿宋_GB2312" w:cs="仿宋_GB2312"/>
          <w:b/>
          <w:bCs/>
          <w:i w:val="0"/>
          <w:iCs w:val="0"/>
          <w:color w:val="auto"/>
          <w:kern w:val="0"/>
          <w:sz w:val="32"/>
          <w:szCs w:val="32"/>
          <w:u w:val="none"/>
        </w:rPr>
      </w:pPr>
      <w:r>
        <w:rPr>
          <w:rFonts w:hint="eastAsia" w:ascii="仿宋_GB2312" w:hAnsi="仿宋_GB2312" w:eastAsia="仿宋_GB2312" w:cs="仿宋_GB2312"/>
          <w:b/>
          <w:bCs/>
          <w:i w:val="0"/>
          <w:iCs w:val="0"/>
          <w:color w:val="auto"/>
          <w:kern w:val="0"/>
          <w:sz w:val="32"/>
          <w:szCs w:val="32"/>
          <w:u w:val="none"/>
        </w:rPr>
        <w:t>4.鉴定成果</w:t>
      </w:r>
    </w:p>
    <w:tbl>
      <w:tblPr>
        <w:tblStyle w:val="7"/>
        <w:tblW w:w="85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7"/>
        <w:gridCol w:w="4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4067"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成果水平</w:t>
            </w:r>
          </w:p>
        </w:tc>
        <w:tc>
          <w:tcPr>
            <w:tcW w:w="4439"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jc w:val="center"/>
        </w:trPr>
        <w:tc>
          <w:tcPr>
            <w:tcW w:w="4067"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国际领先</w:t>
            </w:r>
          </w:p>
        </w:tc>
        <w:tc>
          <w:tcPr>
            <w:tcW w:w="4439"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jc w:val="center"/>
        </w:trPr>
        <w:tc>
          <w:tcPr>
            <w:tcW w:w="4067"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国际先进</w:t>
            </w:r>
          </w:p>
        </w:tc>
        <w:tc>
          <w:tcPr>
            <w:tcW w:w="4439"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jc w:val="center"/>
        </w:trPr>
        <w:tc>
          <w:tcPr>
            <w:tcW w:w="4067"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国内领先</w:t>
            </w:r>
          </w:p>
        </w:tc>
        <w:tc>
          <w:tcPr>
            <w:tcW w:w="4439"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jc w:val="center"/>
        </w:trPr>
        <w:tc>
          <w:tcPr>
            <w:tcW w:w="4067"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国内先进</w:t>
            </w:r>
          </w:p>
        </w:tc>
        <w:tc>
          <w:tcPr>
            <w:tcW w:w="4439"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50</w:t>
            </w:r>
          </w:p>
        </w:tc>
      </w:tr>
    </w:tbl>
    <w:p>
      <w:pPr>
        <w:autoSpaceDE w:val="0"/>
        <w:autoSpaceDN w:val="0"/>
        <w:adjustRightInd w:val="0"/>
        <w:ind w:firstLine="617" w:firstLineChars="192"/>
        <w:jc w:val="left"/>
        <w:rPr>
          <w:rFonts w:ascii="仿宋_GB2312" w:hAnsi="仿宋_GB2312" w:eastAsia="仿宋_GB2312" w:cs="仿宋_GB2312"/>
          <w:b/>
          <w:bCs/>
          <w:i w:val="0"/>
          <w:iCs w:val="0"/>
          <w:color w:val="auto"/>
          <w:kern w:val="0"/>
          <w:sz w:val="32"/>
          <w:szCs w:val="32"/>
          <w:u w:val="none"/>
        </w:rPr>
      </w:pPr>
      <w:r>
        <w:rPr>
          <w:rFonts w:hint="eastAsia" w:ascii="仿宋_GB2312" w:hAnsi="仿宋_GB2312" w:eastAsia="仿宋_GB2312" w:cs="仿宋_GB2312"/>
          <w:b/>
          <w:bCs/>
          <w:i w:val="0"/>
          <w:iCs w:val="0"/>
          <w:color w:val="auto"/>
          <w:kern w:val="0"/>
          <w:sz w:val="32"/>
          <w:szCs w:val="32"/>
          <w:u w:val="none"/>
        </w:rPr>
        <w:t>5.文学艺术作品</w:t>
      </w:r>
    </w:p>
    <w:tbl>
      <w:tblPr>
        <w:tblStyle w:val="7"/>
        <w:tblW w:w="86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6003"/>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jc w:val="center"/>
        </w:trPr>
        <w:tc>
          <w:tcPr>
            <w:tcW w:w="7203" w:type="dxa"/>
            <w:gridSpan w:val="2"/>
            <w:vAlign w:val="center"/>
          </w:tcPr>
          <w:p>
            <w:pPr>
              <w:jc w:val="center"/>
              <w:rPr>
                <w:rFonts w:eastAsia="仿宋_GB2312"/>
                <w:b/>
                <w:i w:val="0"/>
                <w:iCs w:val="0"/>
                <w:color w:val="auto"/>
                <w:sz w:val="24"/>
                <w:u w:val="none"/>
              </w:rPr>
            </w:pPr>
            <w:r>
              <w:rPr>
                <w:rFonts w:eastAsia="仿宋_GB2312"/>
                <w:b/>
                <w:i w:val="0"/>
                <w:iCs w:val="0"/>
                <w:color w:val="auto"/>
                <w:sz w:val="24"/>
                <w:u w:val="none"/>
              </w:rPr>
              <w:t>类别</w:t>
            </w:r>
          </w:p>
        </w:tc>
        <w:tc>
          <w:tcPr>
            <w:tcW w:w="1408" w:type="dxa"/>
            <w:vAlign w:val="center"/>
          </w:tcPr>
          <w:p>
            <w:pPr>
              <w:jc w:val="center"/>
              <w:rPr>
                <w:rFonts w:eastAsia="仿宋_GB2312"/>
                <w:b/>
                <w:i w:val="0"/>
                <w:iCs w:val="0"/>
                <w:color w:val="auto"/>
                <w:sz w:val="24"/>
                <w:u w:val="none"/>
              </w:rPr>
            </w:pPr>
            <w:r>
              <w:rPr>
                <w:rFonts w:eastAsia="仿宋_GB2312"/>
                <w:b/>
                <w:i w:val="0"/>
                <w:iCs w:val="0"/>
                <w:color w:val="auto"/>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200" w:type="dxa"/>
            <w:vMerge w:val="restart"/>
            <w:vAlign w:val="center"/>
          </w:tcPr>
          <w:p>
            <w:pPr>
              <w:rPr>
                <w:rFonts w:eastAsia="仿宋_GB2312"/>
                <w:i w:val="0"/>
                <w:iCs w:val="0"/>
                <w:color w:val="auto"/>
                <w:sz w:val="24"/>
                <w:u w:val="none"/>
              </w:rPr>
            </w:pPr>
            <w:r>
              <w:rPr>
                <w:rFonts w:eastAsia="仿宋_GB2312"/>
                <w:i w:val="0"/>
                <w:iCs w:val="0"/>
                <w:color w:val="auto"/>
                <w:sz w:val="24"/>
                <w:u w:val="none"/>
              </w:rPr>
              <w:t>文学作品</w:t>
            </w: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中文核心期刊、国家（部委）办报纸发表</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40/千字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1200" w:type="dxa"/>
            <w:vMerge w:val="continue"/>
            <w:vAlign w:val="center"/>
          </w:tcPr>
          <w:p>
            <w:pPr>
              <w:rPr>
                <w:rFonts w:eastAsia="仿宋_GB2312"/>
                <w:i w:val="0"/>
                <w:iCs w:val="0"/>
                <w:color w:val="auto"/>
                <w:sz w:val="24"/>
                <w:u w:val="none"/>
              </w:rPr>
            </w:pP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非中文核心期刊、省（厅局）办报纸发表</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20/千字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jc w:val="center"/>
        </w:trPr>
        <w:tc>
          <w:tcPr>
            <w:tcW w:w="1200" w:type="dxa"/>
            <w:vMerge w:val="continue"/>
            <w:vAlign w:val="center"/>
          </w:tcPr>
          <w:p>
            <w:pPr>
              <w:rPr>
                <w:rFonts w:eastAsia="仿宋_GB2312"/>
                <w:i w:val="0"/>
                <w:iCs w:val="0"/>
                <w:color w:val="auto"/>
                <w:sz w:val="24"/>
                <w:u w:val="none"/>
              </w:rPr>
            </w:pP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市办报纸发表</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10/千字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1200" w:type="dxa"/>
            <w:vMerge w:val="continue"/>
            <w:vAlign w:val="center"/>
          </w:tcPr>
          <w:p>
            <w:pPr>
              <w:rPr>
                <w:rFonts w:eastAsia="仿宋_GB2312"/>
                <w:i w:val="0"/>
                <w:iCs w:val="0"/>
                <w:color w:val="auto"/>
                <w:sz w:val="24"/>
                <w:u w:val="none"/>
              </w:rPr>
            </w:pP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著作形式出版</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50/印张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200" w:type="dxa"/>
            <w:vMerge w:val="restart"/>
            <w:vAlign w:val="center"/>
          </w:tcPr>
          <w:p>
            <w:pPr>
              <w:rPr>
                <w:rFonts w:eastAsia="仿宋_GB2312"/>
                <w:i w:val="0"/>
                <w:iCs w:val="0"/>
                <w:color w:val="auto"/>
                <w:sz w:val="24"/>
                <w:u w:val="none"/>
              </w:rPr>
            </w:pPr>
            <w:r>
              <w:rPr>
                <w:rFonts w:eastAsia="仿宋_GB2312"/>
                <w:i w:val="0"/>
                <w:iCs w:val="0"/>
                <w:color w:val="auto"/>
                <w:sz w:val="24"/>
                <w:u w:val="none"/>
              </w:rPr>
              <w:t>美术、书法作品</w:t>
            </w: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中文核心期刊、国家（部委）办报纸发表</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100/幅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1200" w:type="dxa"/>
            <w:vMerge w:val="continue"/>
            <w:vAlign w:val="center"/>
          </w:tcPr>
          <w:p>
            <w:pPr>
              <w:rPr>
                <w:rFonts w:eastAsia="仿宋_GB2312"/>
                <w:i w:val="0"/>
                <w:iCs w:val="0"/>
                <w:color w:val="auto"/>
                <w:sz w:val="24"/>
                <w:u w:val="none"/>
              </w:rPr>
            </w:pP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非中文核心期刊、省（厅局）办报纸发表</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20/幅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jc w:val="center"/>
        </w:trPr>
        <w:tc>
          <w:tcPr>
            <w:tcW w:w="1200" w:type="dxa"/>
            <w:vMerge w:val="continue"/>
            <w:vAlign w:val="center"/>
          </w:tcPr>
          <w:p>
            <w:pPr>
              <w:rPr>
                <w:rFonts w:eastAsia="仿宋_GB2312"/>
                <w:i w:val="0"/>
                <w:iCs w:val="0"/>
                <w:color w:val="auto"/>
                <w:sz w:val="24"/>
                <w:u w:val="none"/>
              </w:rPr>
            </w:pP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市办报纸发表</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8/幅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1200" w:type="dxa"/>
            <w:vMerge w:val="continue"/>
            <w:vAlign w:val="center"/>
          </w:tcPr>
          <w:p>
            <w:pPr>
              <w:rPr>
                <w:rFonts w:eastAsia="仿宋_GB2312"/>
                <w:i w:val="0"/>
                <w:iCs w:val="0"/>
                <w:color w:val="auto"/>
                <w:sz w:val="24"/>
                <w:u w:val="none"/>
              </w:rPr>
            </w:pP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著作形式出版</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50/印张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jc w:val="center"/>
        </w:trPr>
        <w:tc>
          <w:tcPr>
            <w:tcW w:w="1200" w:type="dxa"/>
            <w:vMerge w:val="restart"/>
            <w:vAlign w:val="center"/>
          </w:tcPr>
          <w:p>
            <w:pPr>
              <w:rPr>
                <w:rFonts w:eastAsia="仿宋_GB2312"/>
                <w:i w:val="0"/>
                <w:iCs w:val="0"/>
                <w:color w:val="auto"/>
                <w:sz w:val="24"/>
                <w:u w:val="none"/>
              </w:rPr>
            </w:pPr>
            <w:r>
              <w:rPr>
                <w:rFonts w:eastAsia="仿宋_GB2312"/>
                <w:i w:val="0"/>
                <w:iCs w:val="0"/>
                <w:color w:val="auto"/>
                <w:sz w:val="24"/>
                <w:u w:val="none"/>
              </w:rPr>
              <w:t>音乐作品</w:t>
            </w: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中文核心期刊、国家（部委）办报纸发表，中央广播、电视台播出</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100/首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jc w:val="center"/>
        </w:trPr>
        <w:tc>
          <w:tcPr>
            <w:tcW w:w="1200" w:type="dxa"/>
            <w:vMerge w:val="continue"/>
          </w:tcPr>
          <w:p>
            <w:pPr>
              <w:rPr>
                <w:rFonts w:eastAsia="仿宋_GB2312"/>
                <w:i w:val="0"/>
                <w:iCs w:val="0"/>
                <w:color w:val="auto"/>
                <w:sz w:val="24"/>
                <w:u w:val="none"/>
              </w:rPr>
            </w:pP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非中文核心期刊、省（厅局）办报纸发表，省级广播、电视台播出</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20/首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jc w:val="center"/>
        </w:trPr>
        <w:tc>
          <w:tcPr>
            <w:tcW w:w="1200" w:type="dxa"/>
            <w:vMerge w:val="continue"/>
          </w:tcPr>
          <w:p>
            <w:pPr>
              <w:rPr>
                <w:rFonts w:eastAsia="仿宋_GB2312"/>
                <w:i w:val="0"/>
                <w:iCs w:val="0"/>
                <w:color w:val="auto"/>
                <w:sz w:val="24"/>
                <w:u w:val="none"/>
              </w:rPr>
            </w:pP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市办报纸发表，市级广播、电视台播出</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8/首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1200" w:type="dxa"/>
            <w:vMerge w:val="continue"/>
          </w:tcPr>
          <w:p>
            <w:pPr>
              <w:rPr>
                <w:rFonts w:eastAsia="仿宋_GB2312"/>
                <w:i w:val="0"/>
                <w:iCs w:val="0"/>
                <w:color w:val="auto"/>
                <w:sz w:val="24"/>
                <w:u w:val="none"/>
              </w:rPr>
            </w:pP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著作形式出版</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50/印张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200" w:type="dxa"/>
            <w:vMerge w:val="restart"/>
            <w:vAlign w:val="center"/>
          </w:tcPr>
          <w:p>
            <w:pPr>
              <w:jc w:val="center"/>
              <w:rPr>
                <w:rFonts w:eastAsia="仿宋_GB2312"/>
                <w:i w:val="0"/>
                <w:iCs w:val="0"/>
                <w:color w:val="auto"/>
                <w:sz w:val="24"/>
                <w:u w:val="none"/>
              </w:rPr>
            </w:pPr>
            <w:r>
              <w:rPr>
                <w:rFonts w:eastAsia="仿宋_GB2312"/>
                <w:i w:val="0"/>
                <w:iCs w:val="0"/>
                <w:color w:val="auto"/>
                <w:sz w:val="24"/>
                <w:u w:val="none"/>
              </w:rPr>
              <w:t>音像作品</w:t>
            </w: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国家级音像出版社出版或在中央广播、电视台播出</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150/部次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1200" w:type="dxa"/>
            <w:vMerge w:val="continue"/>
          </w:tcPr>
          <w:p>
            <w:pPr>
              <w:rPr>
                <w:rFonts w:eastAsia="仿宋_GB2312"/>
                <w:i w:val="0"/>
                <w:iCs w:val="0"/>
                <w:color w:val="auto"/>
                <w:sz w:val="24"/>
                <w:u w:val="none"/>
              </w:rPr>
            </w:pP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省级音像出版社出版或在省级广播、电视台播出</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100/部次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1200" w:type="dxa"/>
            <w:vMerge w:val="continue"/>
          </w:tcPr>
          <w:p>
            <w:pPr>
              <w:rPr>
                <w:rFonts w:eastAsia="仿宋_GB2312"/>
                <w:i w:val="0"/>
                <w:iCs w:val="0"/>
                <w:color w:val="auto"/>
                <w:sz w:val="24"/>
                <w:u w:val="none"/>
              </w:rPr>
            </w:pPr>
          </w:p>
        </w:tc>
        <w:tc>
          <w:tcPr>
            <w:tcW w:w="6003" w:type="dxa"/>
            <w:vAlign w:val="center"/>
          </w:tcPr>
          <w:p>
            <w:pPr>
              <w:rPr>
                <w:rFonts w:eastAsia="仿宋_GB2312"/>
                <w:i w:val="0"/>
                <w:iCs w:val="0"/>
                <w:color w:val="auto"/>
                <w:sz w:val="24"/>
                <w:u w:val="none"/>
              </w:rPr>
            </w:pPr>
            <w:r>
              <w:rPr>
                <w:rFonts w:eastAsia="仿宋_GB2312"/>
                <w:i w:val="0"/>
                <w:iCs w:val="0"/>
                <w:color w:val="auto"/>
                <w:sz w:val="24"/>
                <w:u w:val="none"/>
              </w:rPr>
              <w:t>其他音像出版社出版或在其他广播、电视台播出</w:t>
            </w:r>
          </w:p>
        </w:tc>
        <w:tc>
          <w:tcPr>
            <w:tcW w:w="1408" w:type="dxa"/>
            <w:vAlign w:val="center"/>
          </w:tcPr>
          <w:p>
            <w:pPr>
              <w:jc w:val="center"/>
              <w:rPr>
                <w:rFonts w:eastAsia="仿宋_GB2312"/>
                <w:i w:val="0"/>
                <w:iCs w:val="0"/>
                <w:color w:val="auto"/>
                <w:sz w:val="24"/>
                <w:u w:val="none"/>
              </w:rPr>
            </w:pPr>
            <w:r>
              <w:rPr>
                <w:rFonts w:eastAsia="仿宋_GB2312"/>
                <w:i w:val="0"/>
                <w:iCs w:val="0"/>
                <w:color w:val="auto"/>
                <w:sz w:val="24"/>
                <w:u w:val="none"/>
              </w:rPr>
              <w:t>50/部次</w:t>
            </w:r>
          </w:p>
        </w:tc>
      </w:tr>
    </w:tbl>
    <w:p>
      <w:pPr>
        <w:autoSpaceDE w:val="0"/>
        <w:autoSpaceDN w:val="0"/>
        <w:adjustRightInd w:val="0"/>
        <w:ind w:firstLine="617" w:firstLineChars="192"/>
        <w:jc w:val="left"/>
        <w:rPr>
          <w:rFonts w:ascii="仿宋_GB2312" w:hAnsi="仿宋_GB2312" w:eastAsia="仿宋_GB2312" w:cs="仿宋_GB2312"/>
          <w:b/>
          <w:bCs/>
          <w:i w:val="0"/>
          <w:iCs w:val="0"/>
          <w:color w:val="auto"/>
          <w:kern w:val="0"/>
          <w:sz w:val="32"/>
          <w:szCs w:val="32"/>
          <w:u w:val="none"/>
        </w:rPr>
      </w:pPr>
      <w:r>
        <w:rPr>
          <w:rFonts w:hint="eastAsia" w:ascii="仿宋_GB2312" w:hAnsi="仿宋_GB2312" w:eastAsia="仿宋_GB2312" w:cs="仿宋_GB2312"/>
          <w:b/>
          <w:bCs/>
          <w:i w:val="0"/>
          <w:iCs w:val="0"/>
          <w:color w:val="auto"/>
          <w:kern w:val="0"/>
          <w:sz w:val="32"/>
          <w:szCs w:val="32"/>
          <w:u w:val="none"/>
        </w:rPr>
        <w:t>6.转移转化成果</w:t>
      </w:r>
    </w:p>
    <w:tbl>
      <w:tblPr>
        <w:tblStyle w:val="7"/>
        <w:tblW w:w="85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5106"/>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exact"/>
          <w:jc w:val="center"/>
        </w:trPr>
        <w:tc>
          <w:tcPr>
            <w:tcW w:w="7105" w:type="dxa"/>
            <w:gridSpan w:val="2"/>
            <w:vAlign w:val="center"/>
          </w:tcPr>
          <w:p>
            <w:pPr>
              <w:jc w:val="center"/>
              <w:rPr>
                <w:rFonts w:eastAsia="仿宋_GB2312"/>
                <w:b/>
                <w:bCs/>
                <w:i w:val="0"/>
                <w:iCs w:val="0"/>
                <w:color w:val="auto"/>
                <w:sz w:val="24"/>
                <w:u w:val="none"/>
              </w:rPr>
            </w:pPr>
            <w:r>
              <w:rPr>
                <w:rFonts w:eastAsia="仿宋_GB2312"/>
                <w:b/>
                <w:bCs/>
                <w:i w:val="0"/>
                <w:iCs w:val="0"/>
                <w:color w:val="auto"/>
                <w:sz w:val="24"/>
                <w:u w:val="none"/>
              </w:rPr>
              <w:t>类别</w:t>
            </w:r>
          </w:p>
        </w:tc>
        <w:tc>
          <w:tcPr>
            <w:tcW w:w="1482" w:type="dxa"/>
            <w:vAlign w:val="center"/>
          </w:tcPr>
          <w:p>
            <w:pPr>
              <w:jc w:val="center"/>
              <w:rPr>
                <w:rFonts w:eastAsia="仿宋_GB2312"/>
                <w:b/>
                <w:bCs/>
                <w:i w:val="0"/>
                <w:iCs w:val="0"/>
                <w:color w:val="auto"/>
                <w:sz w:val="24"/>
                <w:u w:val="none"/>
              </w:rPr>
            </w:pPr>
            <w:r>
              <w:rPr>
                <w:rFonts w:eastAsia="仿宋_GB2312"/>
                <w:b/>
                <w:bCs/>
                <w:i w:val="0"/>
                <w:iCs w:val="0"/>
                <w:color w:val="auto"/>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exact"/>
          <w:jc w:val="center"/>
        </w:trPr>
        <w:tc>
          <w:tcPr>
            <w:tcW w:w="1999" w:type="dxa"/>
            <w:vAlign w:val="center"/>
          </w:tcPr>
          <w:p>
            <w:pPr>
              <w:jc w:val="center"/>
              <w:rPr>
                <w:rFonts w:eastAsia="仿宋_GB2312"/>
                <w:i w:val="0"/>
                <w:iCs w:val="0"/>
                <w:color w:val="auto"/>
                <w:sz w:val="24"/>
                <w:u w:val="none"/>
              </w:rPr>
            </w:pPr>
            <w:r>
              <w:rPr>
                <w:rFonts w:eastAsia="仿宋_GB2312"/>
                <w:i w:val="0"/>
                <w:iCs w:val="0"/>
                <w:color w:val="auto"/>
                <w:sz w:val="24"/>
                <w:u w:val="none"/>
              </w:rPr>
              <w:t>成果转化</w:t>
            </w:r>
          </w:p>
        </w:tc>
        <w:tc>
          <w:tcPr>
            <w:tcW w:w="5106" w:type="dxa"/>
            <w:vAlign w:val="center"/>
          </w:tcPr>
          <w:p>
            <w:pPr>
              <w:rPr>
                <w:rFonts w:eastAsia="仿宋_GB2312"/>
                <w:i w:val="0"/>
                <w:iCs w:val="0"/>
                <w:color w:val="auto"/>
                <w:sz w:val="24"/>
                <w:u w:val="none"/>
              </w:rPr>
            </w:pPr>
            <w:r>
              <w:rPr>
                <w:rFonts w:eastAsia="仿宋_GB2312"/>
                <w:i w:val="0"/>
                <w:iCs w:val="0"/>
                <w:color w:val="auto"/>
                <w:sz w:val="24"/>
                <w:u w:val="none"/>
              </w:rPr>
              <w:t>成果转化取得经济效益</w:t>
            </w:r>
          </w:p>
        </w:tc>
        <w:tc>
          <w:tcPr>
            <w:tcW w:w="1482" w:type="dxa"/>
            <w:vAlign w:val="center"/>
          </w:tcPr>
          <w:p>
            <w:pPr>
              <w:jc w:val="center"/>
              <w:rPr>
                <w:rFonts w:eastAsia="仿宋_GB2312"/>
                <w:i w:val="0"/>
                <w:iCs w:val="0"/>
                <w:color w:val="auto"/>
                <w:sz w:val="24"/>
                <w:u w:val="none"/>
              </w:rPr>
            </w:pPr>
            <w:r>
              <w:rPr>
                <w:rFonts w:hint="eastAsia" w:eastAsia="仿宋_GB2312"/>
                <w:i w:val="0"/>
                <w:iCs w:val="0"/>
                <w:color w:val="auto"/>
                <w:sz w:val="24"/>
                <w:u w:val="none"/>
              </w:rPr>
              <w:t>30</w:t>
            </w:r>
            <w:r>
              <w:rPr>
                <w:rFonts w:eastAsia="仿宋_GB2312"/>
                <w:i w:val="0"/>
                <w:iCs w:val="0"/>
                <w:color w:val="auto"/>
                <w:sz w:val="24"/>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exact"/>
          <w:jc w:val="center"/>
        </w:trPr>
        <w:tc>
          <w:tcPr>
            <w:tcW w:w="1999" w:type="dxa"/>
            <w:vMerge w:val="restart"/>
            <w:vAlign w:val="center"/>
          </w:tcPr>
          <w:p>
            <w:pPr>
              <w:jc w:val="center"/>
              <w:rPr>
                <w:rFonts w:eastAsia="仿宋_GB2312"/>
                <w:i w:val="0"/>
                <w:iCs w:val="0"/>
                <w:color w:val="auto"/>
                <w:sz w:val="24"/>
                <w:u w:val="none"/>
              </w:rPr>
            </w:pPr>
            <w:r>
              <w:rPr>
                <w:rFonts w:eastAsia="仿宋_GB2312"/>
                <w:i w:val="0"/>
                <w:iCs w:val="0"/>
                <w:color w:val="auto"/>
                <w:sz w:val="24"/>
                <w:u w:val="none"/>
              </w:rPr>
              <w:t>技术标准</w:t>
            </w:r>
          </w:p>
        </w:tc>
        <w:tc>
          <w:tcPr>
            <w:tcW w:w="5106" w:type="dxa"/>
            <w:vAlign w:val="center"/>
          </w:tcPr>
          <w:p>
            <w:pPr>
              <w:rPr>
                <w:rFonts w:eastAsia="仿宋_GB2312"/>
                <w:i w:val="0"/>
                <w:iCs w:val="0"/>
                <w:color w:val="auto"/>
                <w:sz w:val="24"/>
                <w:u w:val="none"/>
              </w:rPr>
            </w:pPr>
            <w:r>
              <w:rPr>
                <w:rFonts w:eastAsia="仿宋_GB2312"/>
                <w:i w:val="0"/>
                <w:iCs w:val="0"/>
                <w:color w:val="auto"/>
                <w:sz w:val="24"/>
                <w:u w:val="none"/>
              </w:rPr>
              <w:t>国家级技术标准</w:t>
            </w:r>
          </w:p>
        </w:tc>
        <w:tc>
          <w:tcPr>
            <w:tcW w:w="1482" w:type="dxa"/>
            <w:vAlign w:val="center"/>
          </w:tcPr>
          <w:p>
            <w:pPr>
              <w:jc w:val="center"/>
              <w:rPr>
                <w:rFonts w:eastAsia="仿宋_GB2312"/>
                <w:i w:val="0"/>
                <w:iCs w:val="0"/>
                <w:color w:val="auto"/>
                <w:sz w:val="24"/>
                <w:u w:val="none"/>
              </w:rPr>
            </w:pPr>
            <w:r>
              <w:rPr>
                <w:rFonts w:eastAsia="仿宋_GB2312"/>
                <w:i w:val="0"/>
                <w:iCs w:val="0"/>
                <w:color w:val="auto"/>
                <w:sz w:val="24"/>
                <w:u w:val="none"/>
              </w:rPr>
              <w:t>500/部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exact"/>
          <w:jc w:val="center"/>
        </w:trPr>
        <w:tc>
          <w:tcPr>
            <w:tcW w:w="1999" w:type="dxa"/>
            <w:vMerge w:val="continue"/>
            <w:vAlign w:val="center"/>
          </w:tcPr>
          <w:p>
            <w:pPr>
              <w:rPr>
                <w:rFonts w:eastAsia="仿宋_GB2312"/>
                <w:i w:val="0"/>
                <w:iCs w:val="0"/>
                <w:color w:val="auto"/>
                <w:sz w:val="24"/>
                <w:u w:val="none"/>
              </w:rPr>
            </w:pPr>
          </w:p>
        </w:tc>
        <w:tc>
          <w:tcPr>
            <w:tcW w:w="5106" w:type="dxa"/>
            <w:vAlign w:val="center"/>
          </w:tcPr>
          <w:p>
            <w:pPr>
              <w:rPr>
                <w:rFonts w:eastAsia="仿宋_GB2312"/>
                <w:i w:val="0"/>
                <w:iCs w:val="0"/>
                <w:color w:val="auto"/>
                <w:sz w:val="24"/>
                <w:u w:val="none"/>
              </w:rPr>
            </w:pPr>
            <w:r>
              <w:rPr>
                <w:rFonts w:eastAsia="仿宋_GB2312"/>
                <w:i w:val="0"/>
                <w:iCs w:val="0"/>
                <w:color w:val="auto"/>
                <w:sz w:val="24"/>
                <w:u w:val="none"/>
              </w:rPr>
              <w:t>行业技术标准</w:t>
            </w:r>
          </w:p>
        </w:tc>
        <w:tc>
          <w:tcPr>
            <w:tcW w:w="1482" w:type="dxa"/>
            <w:vAlign w:val="center"/>
          </w:tcPr>
          <w:p>
            <w:pPr>
              <w:jc w:val="center"/>
              <w:rPr>
                <w:rFonts w:eastAsia="仿宋_GB2312"/>
                <w:i w:val="0"/>
                <w:iCs w:val="0"/>
                <w:color w:val="auto"/>
                <w:sz w:val="24"/>
                <w:u w:val="none"/>
              </w:rPr>
            </w:pPr>
            <w:r>
              <w:rPr>
                <w:rFonts w:eastAsia="仿宋_GB2312"/>
                <w:i w:val="0"/>
                <w:iCs w:val="0"/>
                <w:color w:val="auto"/>
                <w:sz w:val="24"/>
                <w:u w:val="none"/>
              </w:rPr>
              <w:t>350/部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exact"/>
          <w:jc w:val="center"/>
        </w:trPr>
        <w:tc>
          <w:tcPr>
            <w:tcW w:w="1999" w:type="dxa"/>
            <w:vMerge w:val="continue"/>
            <w:vAlign w:val="center"/>
          </w:tcPr>
          <w:p>
            <w:pPr>
              <w:rPr>
                <w:rFonts w:eastAsia="仿宋_GB2312"/>
                <w:i w:val="0"/>
                <w:iCs w:val="0"/>
                <w:color w:val="auto"/>
                <w:sz w:val="24"/>
                <w:u w:val="none"/>
              </w:rPr>
            </w:pPr>
          </w:p>
        </w:tc>
        <w:tc>
          <w:tcPr>
            <w:tcW w:w="5106" w:type="dxa"/>
            <w:vAlign w:val="center"/>
          </w:tcPr>
          <w:p>
            <w:pPr>
              <w:rPr>
                <w:rFonts w:eastAsia="仿宋_GB2312"/>
                <w:i w:val="0"/>
                <w:iCs w:val="0"/>
                <w:color w:val="auto"/>
                <w:sz w:val="24"/>
                <w:u w:val="none"/>
              </w:rPr>
            </w:pPr>
            <w:r>
              <w:rPr>
                <w:rFonts w:eastAsia="仿宋_GB2312"/>
                <w:i w:val="0"/>
                <w:iCs w:val="0"/>
                <w:color w:val="auto"/>
                <w:sz w:val="24"/>
                <w:u w:val="none"/>
              </w:rPr>
              <w:t>地方技术标准</w:t>
            </w:r>
          </w:p>
        </w:tc>
        <w:tc>
          <w:tcPr>
            <w:tcW w:w="1482" w:type="dxa"/>
            <w:vAlign w:val="center"/>
          </w:tcPr>
          <w:p>
            <w:pPr>
              <w:jc w:val="center"/>
              <w:rPr>
                <w:rFonts w:eastAsia="仿宋_GB2312"/>
                <w:i w:val="0"/>
                <w:iCs w:val="0"/>
                <w:color w:val="auto"/>
                <w:sz w:val="24"/>
                <w:u w:val="none"/>
              </w:rPr>
            </w:pPr>
            <w:r>
              <w:rPr>
                <w:rFonts w:eastAsia="仿宋_GB2312"/>
                <w:i w:val="0"/>
                <w:iCs w:val="0"/>
                <w:color w:val="auto"/>
                <w:sz w:val="24"/>
                <w:u w:val="none"/>
              </w:rPr>
              <w:t>150/部</w:t>
            </w:r>
          </w:p>
        </w:tc>
      </w:tr>
    </w:tbl>
    <w:p>
      <w:pPr>
        <w:autoSpaceDE w:val="0"/>
        <w:autoSpaceDN w:val="0"/>
        <w:adjustRightInd w:val="0"/>
        <w:spacing w:before="156" w:beforeLines="50" w:line="560" w:lineRule="exact"/>
        <w:ind w:firstLine="643" w:firstLineChars="200"/>
        <w:rPr>
          <w:rFonts w:ascii="楷体_GB2312" w:hAnsi="楷体_GB2312" w:eastAsia="楷体_GB2312" w:cs="楷体_GB2312"/>
          <w:b/>
          <w:i w:val="0"/>
          <w:iCs w:val="0"/>
          <w:color w:val="auto"/>
          <w:kern w:val="0"/>
          <w:sz w:val="32"/>
          <w:szCs w:val="32"/>
          <w:u w:val="none"/>
        </w:rPr>
      </w:pPr>
      <w:r>
        <w:rPr>
          <w:rFonts w:hint="eastAsia" w:ascii="楷体_GB2312" w:hAnsi="楷体_GB2312" w:eastAsia="楷体_GB2312" w:cs="楷体_GB2312"/>
          <w:b/>
          <w:i w:val="0"/>
          <w:iCs w:val="0"/>
          <w:color w:val="auto"/>
          <w:kern w:val="0"/>
          <w:sz w:val="32"/>
          <w:szCs w:val="32"/>
          <w:u w:val="none"/>
        </w:rPr>
        <w:t>（三）科研奖励</w:t>
      </w:r>
    </w:p>
    <w:p>
      <w:pPr>
        <w:autoSpaceDE w:val="0"/>
        <w:autoSpaceDN w:val="0"/>
        <w:adjustRightInd w:val="0"/>
        <w:spacing w:line="560" w:lineRule="exact"/>
        <w:ind w:firstLine="617" w:firstLineChars="192"/>
        <w:jc w:val="left"/>
        <w:rPr>
          <w:rFonts w:ascii="仿宋_GB2312" w:hAnsi="仿宋_GB2312" w:eastAsia="仿宋_GB2312" w:cs="仿宋_GB2312"/>
          <w:b/>
          <w:bCs/>
          <w:i w:val="0"/>
          <w:iCs w:val="0"/>
          <w:color w:val="auto"/>
          <w:kern w:val="0"/>
          <w:sz w:val="32"/>
          <w:szCs w:val="32"/>
          <w:u w:val="none"/>
        </w:rPr>
      </w:pPr>
      <w:r>
        <w:rPr>
          <w:rFonts w:hint="eastAsia" w:ascii="仿宋_GB2312" w:hAnsi="仿宋_GB2312" w:eastAsia="仿宋_GB2312" w:cs="仿宋_GB2312"/>
          <w:b/>
          <w:bCs/>
          <w:i w:val="0"/>
          <w:iCs w:val="0"/>
          <w:color w:val="auto"/>
          <w:kern w:val="0"/>
          <w:sz w:val="32"/>
          <w:szCs w:val="32"/>
          <w:u w:val="none"/>
        </w:rPr>
        <w:t>1.自然科学类奖励</w:t>
      </w:r>
    </w:p>
    <w:tbl>
      <w:tblPr>
        <w:tblStyle w:val="7"/>
        <w:tblW w:w="85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5"/>
        <w:gridCol w:w="2503"/>
        <w:gridCol w:w="1288"/>
        <w:gridCol w:w="1288"/>
        <w:gridCol w:w="1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2195" w:type="dxa"/>
            <w:vMerge w:val="restart"/>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级 别</w:t>
            </w:r>
          </w:p>
        </w:tc>
        <w:tc>
          <w:tcPr>
            <w:tcW w:w="2503" w:type="dxa"/>
            <w:vMerge w:val="restart"/>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奖励名称</w:t>
            </w:r>
          </w:p>
        </w:tc>
        <w:tc>
          <w:tcPr>
            <w:tcW w:w="3868" w:type="dxa"/>
            <w:gridSpan w:val="3"/>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2195" w:type="dxa"/>
            <w:vMerge w:val="continue"/>
            <w:vAlign w:val="center"/>
          </w:tcPr>
          <w:p>
            <w:pPr>
              <w:autoSpaceDE w:val="0"/>
              <w:autoSpaceDN w:val="0"/>
              <w:adjustRightInd w:val="0"/>
              <w:jc w:val="center"/>
              <w:rPr>
                <w:rFonts w:eastAsia="仿宋_GB2312"/>
                <w:b/>
                <w:i w:val="0"/>
                <w:iCs w:val="0"/>
                <w:color w:val="auto"/>
                <w:kern w:val="0"/>
                <w:sz w:val="24"/>
                <w:u w:val="none"/>
              </w:rPr>
            </w:pPr>
          </w:p>
        </w:tc>
        <w:tc>
          <w:tcPr>
            <w:tcW w:w="2503" w:type="dxa"/>
            <w:vMerge w:val="continue"/>
            <w:vAlign w:val="center"/>
          </w:tcPr>
          <w:p>
            <w:pPr>
              <w:autoSpaceDE w:val="0"/>
              <w:autoSpaceDN w:val="0"/>
              <w:adjustRightInd w:val="0"/>
              <w:jc w:val="center"/>
              <w:rPr>
                <w:rFonts w:eastAsia="仿宋_GB2312"/>
                <w:b/>
                <w:i w:val="0"/>
                <w:iCs w:val="0"/>
                <w:color w:val="auto"/>
                <w:kern w:val="0"/>
                <w:sz w:val="24"/>
                <w:u w:val="none"/>
              </w:rPr>
            </w:pPr>
          </w:p>
        </w:tc>
        <w:tc>
          <w:tcPr>
            <w:tcW w:w="1288"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一等奖</w:t>
            </w:r>
          </w:p>
        </w:tc>
        <w:tc>
          <w:tcPr>
            <w:tcW w:w="1288"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二等奖</w:t>
            </w:r>
          </w:p>
        </w:tc>
        <w:tc>
          <w:tcPr>
            <w:tcW w:w="1292"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219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国家级</w:t>
            </w:r>
          </w:p>
        </w:tc>
        <w:tc>
          <w:tcPr>
            <w:tcW w:w="2503"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科学技术奖</w:t>
            </w:r>
          </w:p>
        </w:tc>
        <w:tc>
          <w:tcPr>
            <w:tcW w:w="1288"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90000</w:t>
            </w:r>
          </w:p>
        </w:tc>
        <w:tc>
          <w:tcPr>
            <w:tcW w:w="1288"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30000</w:t>
            </w:r>
          </w:p>
        </w:tc>
        <w:tc>
          <w:tcPr>
            <w:tcW w:w="1292" w:type="dxa"/>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219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省部级</w:t>
            </w:r>
          </w:p>
        </w:tc>
        <w:tc>
          <w:tcPr>
            <w:tcW w:w="2503"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科学技术奖</w:t>
            </w:r>
          </w:p>
        </w:tc>
        <w:tc>
          <w:tcPr>
            <w:tcW w:w="1288"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15000</w:t>
            </w:r>
          </w:p>
        </w:tc>
        <w:tc>
          <w:tcPr>
            <w:tcW w:w="1288"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5000</w:t>
            </w:r>
          </w:p>
        </w:tc>
        <w:tc>
          <w:tcPr>
            <w:tcW w:w="1292"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jc w:val="center"/>
        </w:trPr>
        <w:tc>
          <w:tcPr>
            <w:tcW w:w="219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教育厅级</w:t>
            </w:r>
          </w:p>
        </w:tc>
        <w:tc>
          <w:tcPr>
            <w:tcW w:w="2503"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高校优秀科研成果奖</w:t>
            </w:r>
          </w:p>
        </w:tc>
        <w:tc>
          <w:tcPr>
            <w:tcW w:w="1288" w:type="dxa"/>
            <w:vAlign w:val="center"/>
          </w:tcPr>
          <w:p>
            <w:pPr>
              <w:autoSpaceDE w:val="0"/>
              <w:autoSpaceDN w:val="0"/>
              <w:adjustRightInd w:val="0"/>
              <w:jc w:val="center"/>
              <w:rPr>
                <w:rFonts w:eastAsia="仿宋_GB2312"/>
                <w:i w:val="0"/>
                <w:iCs w:val="0"/>
                <w:color w:val="auto"/>
                <w:kern w:val="0"/>
                <w:sz w:val="28"/>
                <w:szCs w:val="28"/>
                <w:u w:val="none"/>
              </w:rPr>
            </w:pPr>
            <w:r>
              <w:rPr>
                <w:rFonts w:hint="eastAsia" w:eastAsia="仿宋_GB2312"/>
                <w:i w:val="0"/>
                <w:iCs w:val="0"/>
                <w:color w:val="auto"/>
                <w:kern w:val="0"/>
                <w:sz w:val="24"/>
                <w:u w:val="none"/>
                <w:lang w:val="en-US" w:eastAsia="zh-CN"/>
              </w:rPr>
              <w:t>1</w:t>
            </w:r>
            <w:r>
              <w:rPr>
                <w:rFonts w:eastAsia="仿宋_GB2312"/>
                <w:i w:val="0"/>
                <w:iCs w:val="0"/>
                <w:color w:val="auto"/>
                <w:kern w:val="0"/>
                <w:sz w:val="24"/>
                <w:u w:val="none"/>
              </w:rPr>
              <w:t>500</w:t>
            </w:r>
          </w:p>
        </w:tc>
        <w:tc>
          <w:tcPr>
            <w:tcW w:w="1288" w:type="dxa"/>
            <w:vAlign w:val="center"/>
          </w:tcPr>
          <w:p>
            <w:pPr>
              <w:autoSpaceDE w:val="0"/>
              <w:autoSpaceDN w:val="0"/>
              <w:adjustRightInd w:val="0"/>
              <w:jc w:val="center"/>
              <w:rPr>
                <w:rFonts w:eastAsia="仿宋_GB2312"/>
                <w:i w:val="0"/>
                <w:iCs w:val="0"/>
                <w:color w:val="auto"/>
                <w:kern w:val="0"/>
                <w:sz w:val="28"/>
                <w:szCs w:val="28"/>
                <w:u w:val="none"/>
              </w:rPr>
            </w:pPr>
            <w:r>
              <w:rPr>
                <w:rFonts w:hint="eastAsia" w:eastAsia="仿宋_GB2312"/>
                <w:i w:val="0"/>
                <w:iCs w:val="0"/>
                <w:color w:val="auto"/>
                <w:kern w:val="0"/>
                <w:sz w:val="24"/>
                <w:u w:val="none"/>
                <w:lang w:val="en-US" w:eastAsia="zh-CN"/>
              </w:rPr>
              <w:t>10</w:t>
            </w:r>
            <w:r>
              <w:rPr>
                <w:rFonts w:eastAsia="仿宋_GB2312"/>
                <w:i w:val="0"/>
                <w:iCs w:val="0"/>
                <w:color w:val="auto"/>
                <w:kern w:val="0"/>
                <w:sz w:val="24"/>
                <w:u w:val="none"/>
              </w:rPr>
              <w:t>00</w:t>
            </w:r>
          </w:p>
        </w:tc>
        <w:tc>
          <w:tcPr>
            <w:tcW w:w="1292" w:type="dxa"/>
            <w:vAlign w:val="center"/>
          </w:tcPr>
          <w:p>
            <w:pPr>
              <w:autoSpaceDE w:val="0"/>
              <w:autoSpaceDN w:val="0"/>
              <w:adjustRightInd w:val="0"/>
              <w:jc w:val="center"/>
              <w:rPr>
                <w:rFonts w:eastAsia="仿宋_GB2312"/>
                <w:i w:val="0"/>
                <w:iCs w:val="0"/>
                <w:color w:val="auto"/>
                <w:kern w:val="0"/>
                <w:sz w:val="28"/>
                <w:szCs w:val="28"/>
                <w:u w:val="none"/>
              </w:rPr>
            </w:pPr>
            <w:r>
              <w:rPr>
                <w:rFonts w:hint="eastAsia" w:eastAsia="仿宋_GB2312"/>
                <w:i w:val="0"/>
                <w:iCs w:val="0"/>
                <w:color w:val="auto"/>
                <w:kern w:val="0"/>
                <w:sz w:val="24"/>
                <w:u w:val="none"/>
                <w:lang w:val="en-US" w:eastAsia="zh-CN"/>
              </w:rPr>
              <w:t>4</w:t>
            </w:r>
            <w:r>
              <w:rPr>
                <w:rFonts w:eastAsia="仿宋_GB2312"/>
                <w:i w:val="0"/>
                <w:iCs w:val="0"/>
                <w:color w:val="auto"/>
                <w:kern w:val="0"/>
                <w:sz w:val="24"/>
                <w:u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219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其他市厅级</w:t>
            </w:r>
          </w:p>
        </w:tc>
        <w:tc>
          <w:tcPr>
            <w:tcW w:w="2503"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科研奖</w:t>
            </w:r>
          </w:p>
        </w:tc>
        <w:tc>
          <w:tcPr>
            <w:tcW w:w="1288"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400</w:t>
            </w:r>
          </w:p>
        </w:tc>
        <w:tc>
          <w:tcPr>
            <w:tcW w:w="1288"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200</w:t>
            </w:r>
          </w:p>
        </w:tc>
        <w:tc>
          <w:tcPr>
            <w:tcW w:w="1292"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219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校级</w:t>
            </w:r>
          </w:p>
        </w:tc>
        <w:tc>
          <w:tcPr>
            <w:tcW w:w="2503"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科研奖</w:t>
            </w:r>
          </w:p>
        </w:tc>
        <w:tc>
          <w:tcPr>
            <w:tcW w:w="1288"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200</w:t>
            </w:r>
          </w:p>
        </w:tc>
        <w:tc>
          <w:tcPr>
            <w:tcW w:w="1288"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100</w:t>
            </w:r>
          </w:p>
        </w:tc>
        <w:tc>
          <w:tcPr>
            <w:tcW w:w="1292"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50</w:t>
            </w:r>
          </w:p>
        </w:tc>
      </w:tr>
    </w:tbl>
    <w:p>
      <w:pPr>
        <w:autoSpaceDE w:val="0"/>
        <w:autoSpaceDN w:val="0"/>
        <w:adjustRightInd w:val="0"/>
        <w:spacing w:line="560" w:lineRule="exact"/>
        <w:ind w:firstLine="617" w:firstLineChars="192"/>
        <w:jc w:val="left"/>
        <w:rPr>
          <w:rFonts w:ascii="仿宋_GB2312" w:hAnsi="仿宋_GB2312" w:eastAsia="仿宋_GB2312" w:cs="仿宋_GB2312"/>
          <w:b/>
          <w:bCs/>
          <w:i w:val="0"/>
          <w:iCs w:val="0"/>
          <w:color w:val="auto"/>
          <w:kern w:val="0"/>
          <w:sz w:val="32"/>
          <w:szCs w:val="32"/>
          <w:u w:val="none"/>
        </w:rPr>
      </w:pPr>
      <w:r>
        <w:rPr>
          <w:rFonts w:hint="eastAsia" w:ascii="仿宋_GB2312" w:hAnsi="仿宋_GB2312" w:eastAsia="仿宋_GB2312" w:cs="仿宋_GB2312"/>
          <w:b/>
          <w:bCs/>
          <w:i w:val="0"/>
          <w:iCs w:val="0"/>
          <w:color w:val="auto"/>
          <w:kern w:val="0"/>
          <w:sz w:val="32"/>
          <w:szCs w:val="32"/>
          <w:u w:val="none"/>
        </w:rPr>
        <w:t>2.人文社会科学类奖励</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1"/>
        <w:gridCol w:w="3270"/>
        <w:gridCol w:w="892"/>
        <w:gridCol w:w="892"/>
        <w:gridCol w:w="892"/>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681" w:type="dxa"/>
            <w:vMerge w:val="restart"/>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级 别</w:t>
            </w:r>
          </w:p>
        </w:tc>
        <w:tc>
          <w:tcPr>
            <w:tcW w:w="3270" w:type="dxa"/>
            <w:vMerge w:val="restart"/>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奖 励 名 称</w:t>
            </w:r>
          </w:p>
        </w:tc>
        <w:tc>
          <w:tcPr>
            <w:tcW w:w="3571" w:type="dxa"/>
            <w:gridSpan w:val="4"/>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681" w:type="dxa"/>
            <w:vMerge w:val="continue"/>
            <w:vAlign w:val="center"/>
          </w:tcPr>
          <w:p>
            <w:pPr>
              <w:autoSpaceDE w:val="0"/>
              <w:autoSpaceDN w:val="0"/>
              <w:adjustRightInd w:val="0"/>
              <w:jc w:val="center"/>
              <w:rPr>
                <w:rFonts w:eastAsia="仿宋_GB2312"/>
                <w:b/>
                <w:i w:val="0"/>
                <w:iCs w:val="0"/>
                <w:color w:val="auto"/>
                <w:kern w:val="0"/>
                <w:sz w:val="24"/>
                <w:u w:val="none"/>
              </w:rPr>
            </w:pPr>
          </w:p>
        </w:tc>
        <w:tc>
          <w:tcPr>
            <w:tcW w:w="3270" w:type="dxa"/>
            <w:vMerge w:val="continue"/>
            <w:vAlign w:val="center"/>
          </w:tcPr>
          <w:p>
            <w:pPr>
              <w:autoSpaceDE w:val="0"/>
              <w:autoSpaceDN w:val="0"/>
              <w:adjustRightInd w:val="0"/>
              <w:jc w:val="center"/>
              <w:rPr>
                <w:rFonts w:eastAsia="仿宋_GB2312"/>
                <w:b/>
                <w:i w:val="0"/>
                <w:iCs w:val="0"/>
                <w:color w:val="auto"/>
                <w:kern w:val="0"/>
                <w:sz w:val="24"/>
                <w:u w:val="none"/>
              </w:rPr>
            </w:pPr>
          </w:p>
        </w:tc>
        <w:tc>
          <w:tcPr>
            <w:tcW w:w="892"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入选</w:t>
            </w:r>
          </w:p>
        </w:tc>
        <w:tc>
          <w:tcPr>
            <w:tcW w:w="892"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一等奖</w:t>
            </w:r>
          </w:p>
        </w:tc>
        <w:tc>
          <w:tcPr>
            <w:tcW w:w="892"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二等奖</w:t>
            </w:r>
          </w:p>
        </w:tc>
        <w:tc>
          <w:tcPr>
            <w:tcW w:w="895"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681"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教育部级</w:t>
            </w:r>
          </w:p>
        </w:tc>
        <w:tc>
          <w:tcPr>
            <w:tcW w:w="3270"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中国高校人文社科</w:t>
            </w:r>
          </w:p>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优秀成果奖</w:t>
            </w:r>
          </w:p>
        </w:tc>
        <w:tc>
          <w:tcPr>
            <w:tcW w:w="892" w:type="dxa"/>
            <w:vAlign w:val="center"/>
          </w:tcPr>
          <w:p>
            <w:pPr>
              <w:autoSpaceDE w:val="0"/>
              <w:autoSpaceDN w:val="0"/>
              <w:adjustRightInd w:val="0"/>
              <w:jc w:val="center"/>
              <w:rPr>
                <w:rFonts w:eastAsia="仿宋_GB2312"/>
                <w:i w:val="0"/>
                <w:iCs w:val="0"/>
                <w:color w:val="auto"/>
                <w:kern w:val="0"/>
                <w:sz w:val="28"/>
                <w:szCs w:val="28"/>
                <w:u w:val="none"/>
              </w:rPr>
            </w:pPr>
          </w:p>
        </w:tc>
        <w:tc>
          <w:tcPr>
            <w:tcW w:w="892" w:type="dxa"/>
            <w:vAlign w:val="center"/>
          </w:tcPr>
          <w:p>
            <w:pPr>
              <w:autoSpaceDE w:val="0"/>
              <w:autoSpaceDN w:val="0"/>
              <w:adjustRightInd w:val="0"/>
              <w:jc w:val="center"/>
              <w:rPr>
                <w:rFonts w:hint="eastAsia" w:eastAsia="仿宋_GB2312"/>
                <w:i w:val="0"/>
                <w:iCs w:val="0"/>
                <w:color w:val="auto"/>
                <w:kern w:val="0"/>
                <w:sz w:val="24"/>
                <w:u w:val="none"/>
                <w:lang w:val="en-US" w:eastAsia="zh-CN"/>
              </w:rPr>
            </w:pPr>
            <w:r>
              <w:rPr>
                <w:rFonts w:hint="eastAsia" w:eastAsia="仿宋_GB2312"/>
                <w:i w:val="0"/>
                <w:iCs w:val="0"/>
                <w:color w:val="auto"/>
                <w:kern w:val="0"/>
                <w:sz w:val="24"/>
                <w:u w:val="none"/>
              </w:rPr>
              <w:t>6</w:t>
            </w:r>
            <w:r>
              <w:rPr>
                <w:rFonts w:eastAsia="仿宋_GB2312"/>
                <w:i w:val="0"/>
                <w:iCs w:val="0"/>
                <w:color w:val="auto"/>
                <w:kern w:val="0"/>
                <w:sz w:val="24"/>
                <w:u w:val="none"/>
              </w:rPr>
              <w:t>0000</w:t>
            </w:r>
          </w:p>
        </w:tc>
        <w:tc>
          <w:tcPr>
            <w:tcW w:w="892" w:type="dxa"/>
            <w:vAlign w:val="center"/>
          </w:tcPr>
          <w:p>
            <w:pPr>
              <w:autoSpaceDE w:val="0"/>
              <w:autoSpaceDN w:val="0"/>
              <w:adjustRightInd w:val="0"/>
              <w:jc w:val="center"/>
              <w:rPr>
                <w:rFonts w:hint="eastAsia" w:eastAsia="仿宋_GB2312"/>
                <w:i w:val="0"/>
                <w:iCs w:val="0"/>
                <w:color w:val="auto"/>
                <w:kern w:val="0"/>
                <w:sz w:val="24"/>
                <w:u w:val="none"/>
                <w:lang w:val="en-US" w:eastAsia="zh-CN"/>
              </w:rPr>
            </w:pPr>
            <w:r>
              <w:rPr>
                <w:rFonts w:hint="eastAsia" w:eastAsia="仿宋_GB2312"/>
                <w:i w:val="0"/>
                <w:iCs w:val="0"/>
                <w:color w:val="auto"/>
                <w:kern w:val="0"/>
                <w:sz w:val="24"/>
                <w:u w:val="none"/>
              </w:rPr>
              <w:t>2</w:t>
            </w:r>
            <w:r>
              <w:rPr>
                <w:rFonts w:hint="eastAsia" w:eastAsia="仿宋_GB2312"/>
                <w:i w:val="0"/>
                <w:iCs w:val="0"/>
                <w:color w:val="auto"/>
                <w:kern w:val="0"/>
                <w:sz w:val="24"/>
                <w:u w:val="none"/>
                <w:lang w:val="en-US" w:eastAsia="zh-CN"/>
              </w:rPr>
              <w:t>0</w:t>
            </w:r>
            <w:r>
              <w:rPr>
                <w:rFonts w:eastAsia="仿宋_GB2312"/>
                <w:i w:val="0"/>
                <w:iCs w:val="0"/>
                <w:color w:val="auto"/>
                <w:kern w:val="0"/>
                <w:sz w:val="24"/>
                <w:u w:val="none"/>
              </w:rPr>
              <w:t>000</w:t>
            </w:r>
          </w:p>
        </w:tc>
        <w:tc>
          <w:tcPr>
            <w:tcW w:w="895" w:type="dxa"/>
            <w:vAlign w:val="center"/>
          </w:tcPr>
          <w:p>
            <w:pPr>
              <w:autoSpaceDE w:val="0"/>
              <w:autoSpaceDN w:val="0"/>
              <w:adjustRightInd w:val="0"/>
              <w:jc w:val="center"/>
              <w:rPr>
                <w:rFonts w:hint="eastAsia" w:eastAsia="仿宋_GB2312"/>
                <w:i w:val="0"/>
                <w:iCs w:val="0"/>
                <w:color w:val="auto"/>
                <w:kern w:val="0"/>
                <w:sz w:val="24"/>
                <w:u w:val="none"/>
                <w:lang w:val="en-US" w:eastAsia="zh-CN"/>
              </w:rPr>
            </w:pPr>
            <w:r>
              <w:rPr>
                <w:rFonts w:hint="eastAsia" w:eastAsia="仿宋_GB2312"/>
                <w:i w:val="0"/>
                <w:iCs w:val="0"/>
                <w:color w:val="auto"/>
                <w:kern w:val="0"/>
                <w:sz w:val="24"/>
                <w:u w:val="none"/>
              </w:rPr>
              <w:t>1</w:t>
            </w:r>
            <w:r>
              <w:rPr>
                <w:rFonts w:hint="eastAsia" w:eastAsia="仿宋_GB2312"/>
                <w:i w:val="0"/>
                <w:iCs w:val="0"/>
                <w:color w:val="auto"/>
                <w:kern w:val="0"/>
                <w:sz w:val="24"/>
                <w:u w:val="none"/>
                <w:lang w:val="en-US" w:eastAsia="zh-CN"/>
              </w:rPr>
              <w:t>0</w:t>
            </w:r>
            <w:r>
              <w:rPr>
                <w:rFonts w:eastAsia="仿宋_GB2312"/>
                <w:i w:val="0"/>
                <w:iCs w:val="0"/>
                <w:color w:val="auto"/>
                <w:kern w:val="0"/>
                <w:sz w:val="24"/>
                <w:u w:val="none"/>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681"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省级</w:t>
            </w:r>
          </w:p>
        </w:tc>
        <w:tc>
          <w:tcPr>
            <w:tcW w:w="3270"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国家哲学社会科学成果文库</w:t>
            </w:r>
            <w:r>
              <w:rPr>
                <w:rFonts w:hint="eastAsia" w:eastAsia="仿宋_GB2312"/>
                <w:i w:val="0"/>
                <w:iCs w:val="0"/>
                <w:color w:val="auto"/>
                <w:kern w:val="0"/>
                <w:sz w:val="24"/>
                <w:u w:val="none"/>
                <w:lang w:eastAsia="zh-CN"/>
              </w:rPr>
              <w:t>、</w:t>
            </w:r>
          </w:p>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山东省社科重大成果奖</w:t>
            </w:r>
          </w:p>
        </w:tc>
        <w:tc>
          <w:tcPr>
            <w:tcW w:w="892"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20000</w:t>
            </w:r>
          </w:p>
        </w:tc>
        <w:tc>
          <w:tcPr>
            <w:tcW w:w="892" w:type="dxa"/>
            <w:vAlign w:val="center"/>
          </w:tcPr>
          <w:p>
            <w:pPr>
              <w:autoSpaceDE w:val="0"/>
              <w:autoSpaceDN w:val="0"/>
              <w:adjustRightInd w:val="0"/>
              <w:jc w:val="center"/>
              <w:rPr>
                <w:rFonts w:eastAsia="仿宋_GB2312"/>
                <w:i w:val="0"/>
                <w:iCs w:val="0"/>
                <w:color w:val="auto"/>
                <w:kern w:val="0"/>
                <w:sz w:val="24"/>
                <w:u w:val="none"/>
              </w:rPr>
            </w:pPr>
          </w:p>
        </w:tc>
        <w:tc>
          <w:tcPr>
            <w:tcW w:w="892" w:type="dxa"/>
            <w:vAlign w:val="center"/>
          </w:tcPr>
          <w:p>
            <w:pPr>
              <w:autoSpaceDE w:val="0"/>
              <w:autoSpaceDN w:val="0"/>
              <w:adjustRightInd w:val="0"/>
              <w:jc w:val="center"/>
              <w:rPr>
                <w:rFonts w:eastAsia="仿宋_GB2312"/>
                <w:i w:val="0"/>
                <w:iCs w:val="0"/>
                <w:color w:val="auto"/>
                <w:kern w:val="0"/>
                <w:sz w:val="24"/>
                <w:u w:val="none"/>
              </w:rPr>
            </w:pPr>
          </w:p>
        </w:tc>
        <w:tc>
          <w:tcPr>
            <w:tcW w:w="895" w:type="dxa"/>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681"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省及其他部级</w:t>
            </w:r>
          </w:p>
        </w:tc>
        <w:tc>
          <w:tcPr>
            <w:tcW w:w="3270"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社会科学优秀成果奖、</w:t>
            </w:r>
          </w:p>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文化创新奖等</w:t>
            </w:r>
          </w:p>
        </w:tc>
        <w:tc>
          <w:tcPr>
            <w:tcW w:w="892" w:type="dxa"/>
            <w:vAlign w:val="center"/>
          </w:tcPr>
          <w:p>
            <w:pPr>
              <w:autoSpaceDE w:val="0"/>
              <w:autoSpaceDN w:val="0"/>
              <w:adjustRightInd w:val="0"/>
              <w:jc w:val="center"/>
              <w:rPr>
                <w:rFonts w:eastAsia="仿宋_GB2312"/>
                <w:i w:val="0"/>
                <w:iCs w:val="0"/>
                <w:color w:val="auto"/>
                <w:kern w:val="0"/>
                <w:sz w:val="28"/>
                <w:szCs w:val="28"/>
                <w:u w:val="none"/>
              </w:rPr>
            </w:pPr>
          </w:p>
        </w:tc>
        <w:tc>
          <w:tcPr>
            <w:tcW w:w="892"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15000</w:t>
            </w:r>
          </w:p>
        </w:tc>
        <w:tc>
          <w:tcPr>
            <w:tcW w:w="892"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5000</w:t>
            </w:r>
          </w:p>
        </w:tc>
        <w:tc>
          <w:tcPr>
            <w:tcW w:w="89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681"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教育厅级</w:t>
            </w:r>
          </w:p>
        </w:tc>
        <w:tc>
          <w:tcPr>
            <w:tcW w:w="3270"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高校优秀科研成果奖</w:t>
            </w:r>
          </w:p>
        </w:tc>
        <w:tc>
          <w:tcPr>
            <w:tcW w:w="892" w:type="dxa"/>
            <w:vAlign w:val="center"/>
          </w:tcPr>
          <w:p>
            <w:pPr>
              <w:autoSpaceDE w:val="0"/>
              <w:autoSpaceDN w:val="0"/>
              <w:adjustRightInd w:val="0"/>
              <w:jc w:val="center"/>
              <w:rPr>
                <w:rFonts w:eastAsia="仿宋_GB2312"/>
                <w:i w:val="0"/>
                <w:iCs w:val="0"/>
                <w:color w:val="auto"/>
                <w:kern w:val="0"/>
                <w:sz w:val="28"/>
                <w:szCs w:val="28"/>
                <w:u w:val="none"/>
              </w:rPr>
            </w:pPr>
          </w:p>
        </w:tc>
        <w:tc>
          <w:tcPr>
            <w:tcW w:w="892" w:type="dxa"/>
            <w:vAlign w:val="center"/>
          </w:tcPr>
          <w:p>
            <w:pPr>
              <w:autoSpaceDE w:val="0"/>
              <w:autoSpaceDN w:val="0"/>
              <w:adjustRightInd w:val="0"/>
              <w:jc w:val="center"/>
              <w:rPr>
                <w:rFonts w:eastAsia="仿宋_GB2312"/>
                <w:i w:val="0"/>
                <w:iCs w:val="0"/>
                <w:color w:val="auto"/>
                <w:kern w:val="0"/>
                <w:sz w:val="28"/>
                <w:szCs w:val="28"/>
                <w:u w:val="none"/>
              </w:rPr>
            </w:pPr>
            <w:r>
              <w:rPr>
                <w:rFonts w:hint="eastAsia" w:eastAsia="仿宋_GB2312"/>
                <w:i w:val="0"/>
                <w:iCs w:val="0"/>
                <w:color w:val="auto"/>
                <w:kern w:val="0"/>
                <w:sz w:val="24"/>
                <w:u w:val="none"/>
                <w:lang w:val="en-US" w:eastAsia="zh-CN"/>
              </w:rPr>
              <w:t>1</w:t>
            </w:r>
            <w:r>
              <w:rPr>
                <w:rFonts w:eastAsia="仿宋_GB2312"/>
                <w:i w:val="0"/>
                <w:iCs w:val="0"/>
                <w:color w:val="auto"/>
                <w:kern w:val="0"/>
                <w:sz w:val="24"/>
                <w:u w:val="none"/>
              </w:rPr>
              <w:t>500</w:t>
            </w:r>
          </w:p>
        </w:tc>
        <w:tc>
          <w:tcPr>
            <w:tcW w:w="892" w:type="dxa"/>
            <w:vAlign w:val="center"/>
          </w:tcPr>
          <w:p>
            <w:pPr>
              <w:autoSpaceDE w:val="0"/>
              <w:autoSpaceDN w:val="0"/>
              <w:adjustRightInd w:val="0"/>
              <w:jc w:val="center"/>
              <w:rPr>
                <w:rFonts w:eastAsia="仿宋_GB2312"/>
                <w:i w:val="0"/>
                <w:iCs w:val="0"/>
                <w:color w:val="auto"/>
                <w:kern w:val="0"/>
                <w:sz w:val="28"/>
                <w:szCs w:val="28"/>
                <w:u w:val="none"/>
              </w:rPr>
            </w:pPr>
            <w:r>
              <w:rPr>
                <w:rFonts w:hint="eastAsia" w:eastAsia="仿宋_GB2312"/>
                <w:i w:val="0"/>
                <w:iCs w:val="0"/>
                <w:color w:val="auto"/>
                <w:kern w:val="0"/>
                <w:sz w:val="24"/>
                <w:u w:val="none"/>
                <w:lang w:val="en-US" w:eastAsia="zh-CN"/>
              </w:rPr>
              <w:t>10</w:t>
            </w:r>
            <w:r>
              <w:rPr>
                <w:rFonts w:eastAsia="仿宋_GB2312"/>
                <w:i w:val="0"/>
                <w:iCs w:val="0"/>
                <w:color w:val="auto"/>
                <w:kern w:val="0"/>
                <w:sz w:val="24"/>
                <w:u w:val="none"/>
              </w:rPr>
              <w:t>00</w:t>
            </w:r>
          </w:p>
        </w:tc>
        <w:tc>
          <w:tcPr>
            <w:tcW w:w="895" w:type="dxa"/>
            <w:vAlign w:val="center"/>
          </w:tcPr>
          <w:p>
            <w:pPr>
              <w:autoSpaceDE w:val="0"/>
              <w:autoSpaceDN w:val="0"/>
              <w:adjustRightInd w:val="0"/>
              <w:jc w:val="center"/>
              <w:rPr>
                <w:rFonts w:eastAsia="仿宋_GB2312"/>
                <w:i w:val="0"/>
                <w:iCs w:val="0"/>
                <w:color w:val="auto"/>
                <w:kern w:val="0"/>
                <w:sz w:val="28"/>
                <w:szCs w:val="28"/>
                <w:u w:val="none"/>
              </w:rPr>
            </w:pPr>
            <w:r>
              <w:rPr>
                <w:rFonts w:hint="eastAsia" w:eastAsia="仿宋_GB2312"/>
                <w:i w:val="0"/>
                <w:iCs w:val="0"/>
                <w:color w:val="auto"/>
                <w:kern w:val="0"/>
                <w:sz w:val="24"/>
                <w:u w:val="none"/>
                <w:lang w:val="en-US" w:eastAsia="zh-CN"/>
              </w:rPr>
              <w:t>4</w:t>
            </w:r>
            <w:r>
              <w:rPr>
                <w:rFonts w:eastAsia="仿宋_GB2312"/>
                <w:i w:val="0"/>
                <w:iCs w:val="0"/>
                <w:color w:val="auto"/>
                <w:kern w:val="0"/>
                <w:sz w:val="24"/>
                <w:u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1681"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其他市厅级</w:t>
            </w:r>
          </w:p>
        </w:tc>
        <w:tc>
          <w:tcPr>
            <w:tcW w:w="3270"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科研奖</w:t>
            </w:r>
          </w:p>
        </w:tc>
        <w:tc>
          <w:tcPr>
            <w:tcW w:w="892" w:type="dxa"/>
            <w:vAlign w:val="center"/>
          </w:tcPr>
          <w:p>
            <w:pPr>
              <w:autoSpaceDE w:val="0"/>
              <w:autoSpaceDN w:val="0"/>
              <w:adjustRightInd w:val="0"/>
              <w:jc w:val="center"/>
              <w:rPr>
                <w:rFonts w:eastAsia="仿宋_GB2312"/>
                <w:i w:val="0"/>
                <w:iCs w:val="0"/>
                <w:color w:val="auto"/>
                <w:kern w:val="0"/>
                <w:sz w:val="28"/>
                <w:szCs w:val="28"/>
                <w:u w:val="none"/>
              </w:rPr>
            </w:pPr>
          </w:p>
        </w:tc>
        <w:tc>
          <w:tcPr>
            <w:tcW w:w="892"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400</w:t>
            </w:r>
          </w:p>
        </w:tc>
        <w:tc>
          <w:tcPr>
            <w:tcW w:w="892"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200</w:t>
            </w:r>
          </w:p>
        </w:tc>
        <w:tc>
          <w:tcPr>
            <w:tcW w:w="89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681"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校级</w:t>
            </w:r>
          </w:p>
        </w:tc>
        <w:tc>
          <w:tcPr>
            <w:tcW w:w="3270"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科研奖</w:t>
            </w:r>
          </w:p>
        </w:tc>
        <w:tc>
          <w:tcPr>
            <w:tcW w:w="892" w:type="dxa"/>
            <w:vAlign w:val="center"/>
          </w:tcPr>
          <w:p>
            <w:pPr>
              <w:autoSpaceDE w:val="0"/>
              <w:autoSpaceDN w:val="0"/>
              <w:adjustRightInd w:val="0"/>
              <w:jc w:val="center"/>
              <w:rPr>
                <w:rFonts w:eastAsia="仿宋_GB2312"/>
                <w:i w:val="0"/>
                <w:iCs w:val="0"/>
                <w:color w:val="auto"/>
                <w:kern w:val="0"/>
                <w:sz w:val="28"/>
                <w:szCs w:val="28"/>
                <w:u w:val="none"/>
              </w:rPr>
            </w:pPr>
          </w:p>
        </w:tc>
        <w:tc>
          <w:tcPr>
            <w:tcW w:w="892"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200</w:t>
            </w:r>
          </w:p>
        </w:tc>
        <w:tc>
          <w:tcPr>
            <w:tcW w:w="892"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100</w:t>
            </w:r>
          </w:p>
        </w:tc>
        <w:tc>
          <w:tcPr>
            <w:tcW w:w="895" w:type="dxa"/>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50</w:t>
            </w:r>
          </w:p>
        </w:tc>
      </w:tr>
    </w:tbl>
    <w:p>
      <w:pPr>
        <w:autoSpaceDE w:val="0"/>
        <w:autoSpaceDN w:val="0"/>
        <w:adjustRightInd w:val="0"/>
        <w:spacing w:line="560" w:lineRule="exact"/>
        <w:ind w:firstLine="617" w:firstLineChars="192"/>
        <w:jc w:val="left"/>
        <w:rPr>
          <w:rFonts w:ascii="仿宋_GB2312" w:hAnsi="仿宋_GB2312" w:eastAsia="仿宋_GB2312" w:cs="仿宋_GB2312"/>
          <w:b/>
          <w:bCs/>
          <w:i w:val="0"/>
          <w:iCs w:val="0"/>
          <w:color w:val="auto"/>
          <w:kern w:val="0"/>
          <w:sz w:val="32"/>
          <w:szCs w:val="32"/>
          <w:u w:val="none"/>
        </w:rPr>
      </w:pPr>
      <w:r>
        <w:rPr>
          <w:rFonts w:hint="eastAsia" w:ascii="仿宋_GB2312" w:hAnsi="仿宋_GB2312" w:eastAsia="仿宋_GB2312" w:cs="仿宋_GB2312"/>
          <w:b/>
          <w:bCs/>
          <w:i w:val="0"/>
          <w:iCs w:val="0"/>
          <w:color w:val="auto"/>
          <w:kern w:val="0"/>
          <w:sz w:val="32"/>
          <w:szCs w:val="32"/>
          <w:u w:val="none"/>
        </w:rPr>
        <w:t>3.文艺新闻出版类奖励</w:t>
      </w:r>
    </w:p>
    <w:tbl>
      <w:tblPr>
        <w:tblStyle w:val="7"/>
        <w:tblW w:w="8568" w:type="dxa"/>
        <w:jc w:val="center"/>
        <w:tblInd w:w="-8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0"/>
        <w:gridCol w:w="1078"/>
        <w:gridCol w:w="1078"/>
        <w:gridCol w:w="1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5200"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奖励名称</w:t>
            </w:r>
          </w:p>
        </w:tc>
        <w:tc>
          <w:tcPr>
            <w:tcW w:w="1078"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一等奖</w:t>
            </w:r>
          </w:p>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（金奖）</w:t>
            </w:r>
          </w:p>
        </w:tc>
        <w:tc>
          <w:tcPr>
            <w:tcW w:w="1078"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二等奖</w:t>
            </w:r>
          </w:p>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（银奖）</w:t>
            </w:r>
          </w:p>
        </w:tc>
        <w:tc>
          <w:tcPr>
            <w:tcW w:w="1212" w:type="dxa"/>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三等奖</w:t>
            </w:r>
          </w:p>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（铜奖）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4" w:hRule="atLeast"/>
          <w:jc w:val="center"/>
        </w:trPr>
        <w:tc>
          <w:tcPr>
            <w:tcW w:w="5200"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精神文明建设“五个一工程”奖（包括电影、电视剧（片）、戏剧、歌曲、文艺类图书）、“中国文化艺术政府奖”（下设“文华奖”、“群星奖”）、“茅盾文学奖”、“鲁迅文学奖”、“全国优秀儿童文学奖”、“中国美术奖”、“音乐金钟奖”</w:t>
            </w:r>
          </w:p>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注：优秀奖按800分计算</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15000</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8000</w:t>
            </w:r>
          </w:p>
        </w:tc>
        <w:tc>
          <w:tcPr>
            <w:tcW w:w="1212"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9" w:hRule="atLeast"/>
          <w:jc w:val="center"/>
        </w:trPr>
        <w:tc>
          <w:tcPr>
            <w:tcW w:w="5200"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中国广播影视大奖”（下设中国电影“华表奖”、中国电视剧“飞天奖”、“中国广播电视节目奖”）、“中国戏剧奖”、“大众电影百花奖”、“电影金鸡奖”、“电视金鹰奖”、“全国美术展览奖”（原“美术金彩奖”）、“曲艺牡丹奖”、“书法兰亭奖”、“杂技金菊奖”、“摄影金像奖”、“民间文艺山花奖”、“舞蹈荷花奖”、“骏马奖”、“中国新闻奖”、“长江韬奋奖”、“中国优秀图书奖”、“韬奋出版新人奖”、 “中国出版政府奖”（下设“国家出版奖”、“全国优秀出版人物奖”）</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5000</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3000</w:t>
            </w:r>
          </w:p>
        </w:tc>
        <w:tc>
          <w:tcPr>
            <w:tcW w:w="1212"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5200" w:type="dxa"/>
            <w:vAlign w:val="center"/>
          </w:tcPr>
          <w:p>
            <w:pPr>
              <w:autoSpaceDE w:val="0"/>
              <w:autoSpaceDN w:val="0"/>
              <w:adjustRightInd w:val="0"/>
              <w:jc w:val="both"/>
              <w:rPr>
                <w:rFonts w:eastAsia="仿宋_GB2312"/>
                <w:i w:val="0"/>
                <w:iCs w:val="0"/>
                <w:color w:val="auto"/>
                <w:kern w:val="0"/>
                <w:sz w:val="24"/>
                <w:u w:val="none"/>
              </w:rPr>
            </w:pPr>
            <w:r>
              <w:rPr>
                <w:rFonts w:eastAsia="仿宋_GB2312"/>
                <w:i w:val="0"/>
                <w:iCs w:val="0"/>
                <w:color w:val="auto"/>
                <w:kern w:val="0"/>
                <w:sz w:val="24"/>
                <w:u w:val="none"/>
              </w:rPr>
              <w:t>中国文联下设各艺术家协会举办的全国性评奖</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3000</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1200</w:t>
            </w:r>
          </w:p>
        </w:tc>
        <w:tc>
          <w:tcPr>
            <w:tcW w:w="1212"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5200" w:type="dxa"/>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文艺作品入选（参展）国家级评奖（展览）</w:t>
            </w:r>
          </w:p>
        </w:tc>
        <w:tc>
          <w:tcPr>
            <w:tcW w:w="3368" w:type="dxa"/>
            <w:gridSpan w:val="3"/>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5200"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中国文联下设各艺术家协会与省级政府联合举办的全国性评奖</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1500</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800</w:t>
            </w:r>
          </w:p>
        </w:tc>
        <w:tc>
          <w:tcPr>
            <w:tcW w:w="1212"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jc w:val="center"/>
        </w:trPr>
        <w:tc>
          <w:tcPr>
            <w:tcW w:w="5200"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山东省“精品工程”奖、刘勰文艺评论奖、山东省美术作品展奖、齐鲁文学奖、泰山文艺奖</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500</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300</w:t>
            </w:r>
          </w:p>
        </w:tc>
        <w:tc>
          <w:tcPr>
            <w:tcW w:w="1212"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jc w:val="center"/>
        </w:trPr>
        <w:tc>
          <w:tcPr>
            <w:tcW w:w="5200" w:type="dxa"/>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文艺作品入选（参展）省部级评奖（展览）</w:t>
            </w:r>
          </w:p>
        </w:tc>
        <w:tc>
          <w:tcPr>
            <w:tcW w:w="3368" w:type="dxa"/>
            <w:gridSpan w:val="3"/>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jc w:val="center"/>
        </w:trPr>
        <w:tc>
          <w:tcPr>
            <w:tcW w:w="5200" w:type="dxa"/>
          </w:tcPr>
          <w:p>
            <w:pPr>
              <w:autoSpaceDE w:val="0"/>
              <w:autoSpaceDN w:val="0"/>
              <w:adjustRightInd w:val="0"/>
              <w:jc w:val="left"/>
              <w:rPr>
                <w:rFonts w:eastAsia="仿宋_GB2312"/>
                <w:i w:val="0"/>
                <w:iCs w:val="0"/>
                <w:color w:val="auto"/>
                <w:kern w:val="0"/>
                <w:sz w:val="24"/>
                <w:u w:val="none"/>
              </w:rPr>
            </w:pPr>
            <w:r>
              <w:rPr>
                <w:rFonts w:eastAsia="仿宋_GB2312"/>
                <w:i w:val="0"/>
                <w:iCs w:val="0"/>
                <w:color w:val="auto"/>
                <w:kern w:val="0"/>
                <w:sz w:val="24"/>
                <w:u w:val="none"/>
              </w:rPr>
              <w:t>中国文联下设各艺术家协会与市级政府联合举办的全国性评奖</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200</w:t>
            </w:r>
          </w:p>
        </w:tc>
        <w:tc>
          <w:tcPr>
            <w:tcW w:w="1078"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100</w:t>
            </w:r>
          </w:p>
        </w:tc>
        <w:tc>
          <w:tcPr>
            <w:tcW w:w="1212" w:type="dxa"/>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50</w:t>
            </w:r>
          </w:p>
        </w:tc>
      </w:tr>
    </w:tbl>
    <w:p>
      <w:pPr>
        <w:spacing w:before="156" w:beforeLines="50" w:line="560" w:lineRule="exact"/>
        <w:ind w:firstLine="630" w:firstLineChars="196"/>
        <w:rPr>
          <w:rFonts w:ascii="楷体_GB2312" w:hAnsi="楷体_GB2312" w:eastAsia="楷体_GB2312" w:cs="楷体_GB2312"/>
          <w:b/>
          <w:bCs/>
          <w:i w:val="0"/>
          <w:iCs w:val="0"/>
          <w:color w:val="auto"/>
          <w:sz w:val="32"/>
          <w:szCs w:val="32"/>
          <w:u w:val="none"/>
        </w:rPr>
      </w:pPr>
      <w:r>
        <w:rPr>
          <w:rFonts w:hint="eastAsia" w:ascii="楷体_GB2312" w:hAnsi="楷体_GB2312" w:eastAsia="楷体_GB2312" w:cs="楷体_GB2312"/>
          <w:b/>
          <w:bCs/>
          <w:i w:val="0"/>
          <w:iCs w:val="0"/>
          <w:color w:val="auto"/>
          <w:kern w:val="0"/>
          <w:sz w:val="32"/>
          <w:szCs w:val="32"/>
          <w:u w:val="none"/>
        </w:rPr>
        <w:t>（四）重点建设项目</w:t>
      </w:r>
    </w:p>
    <w:tbl>
      <w:tblPr>
        <w:tblStyle w:val="7"/>
        <w:tblW w:w="85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515"/>
        <w:gridCol w:w="1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tcBorders>
              <w:tl2br w:val="nil"/>
              <w:tr2bl w:val="nil"/>
            </w:tcBorders>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级 别</w:t>
            </w:r>
          </w:p>
        </w:tc>
        <w:tc>
          <w:tcPr>
            <w:tcW w:w="4515" w:type="dxa"/>
            <w:tcBorders>
              <w:tl2br w:val="nil"/>
              <w:tr2bl w:val="nil"/>
            </w:tcBorders>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名称</w:t>
            </w:r>
          </w:p>
        </w:tc>
        <w:tc>
          <w:tcPr>
            <w:tcW w:w="1939" w:type="dxa"/>
            <w:tcBorders>
              <w:tl2br w:val="nil"/>
              <w:tr2bl w:val="nil"/>
            </w:tcBorders>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省部级</w:t>
            </w: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一流（重点）学科</w:t>
            </w:r>
          </w:p>
        </w:tc>
        <w:tc>
          <w:tcPr>
            <w:tcW w:w="1939"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重点实验室、基地</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国际科技合作基地（平台）</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协同创新中心</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优秀创新团队</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工程（技术）研究中心</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工程实验室</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省高校级</w:t>
            </w: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重点实验室、基地</w:t>
            </w:r>
          </w:p>
        </w:tc>
        <w:tc>
          <w:tcPr>
            <w:tcW w:w="1939"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优秀创新团队</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协同创新中心</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市厅级</w:t>
            </w: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一流（重点）学科</w:t>
            </w:r>
          </w:p>
        </w:tc>
        <w:tc>
          <w:tcPr>
            <w:tcW w:w="1939"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重点实验室、基地</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国际科技合作基地（平台）</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协同创新中心</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优秀创新团队</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工程（技术）研究中心</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工程实验室</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校级</w:t>
            </w: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一流（重点）学科</w:t>
            </w:r>
          </w:p>
        </w:tc>
        <w:tc>
          <w:tcPr>
            <w:tcW w:w="1939"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重点实验室、基地</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科研创新团队</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工程（技术）研究中心</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工程实验室</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93"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c>
          <w:tcPr>
            <w:tcW w:w="4515" w:type="dxa"/>
            <w:tcBorders>
              <w:tl2br w:val="nil"/>
              <w:tr2bl w:val="nil"/>
            </w:tcBorders>
            <w:vAlign w:val="center"/>
          </w:tcPr>
          <w:p>
            <w:pPr>
              <w:autoSpaceDE w:val="0"/>
              <w:autoSpaceDN w:val="0"/>
              <w:adjustRightInd w:val="0"/>
              <w:rPr>
                <w:rFonts w:eastAsia="仿宋_GB2312"/>
                <w:i w:val="0"/>
                <w:iCs w:val="0"/>
                <w:color w:val="auto"/>
                <w:kern w:val="0"/>
                <w:sz w:val="24"/>
                <w:u w:val="none"/>
              </w:rPr>
            </w:pPr>
            <w:r>
              <w:rPr>
                <w:rFonts w:eastAsia="仿宋_GB2312"/>
                <w:i w:val="0"/>
                <w:iCs w:val="0"/>
                <w:color w:val="auto"/>
                <w:kern w:val="0"/>
                <w:sz w:val="24"/>
                <w:u w:val="none"/>
              </w:rPr>
              <w:t>协同创新中心</w:t>
            </w:r>
          </w:p>
        </w:tc>
        <w:tc>
          <w:tcPr>
            <w:tcW w:w="1939"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bl>
    <w:p>
      <w:pPr>
        <w:autoSpaceDE w:val="0"/>
        <w:autoSpaceDN w:val="0"/>
        <w:adjustRightInd w:val="0"/>
        <w:spacing w:before="156" w:beforeLines="50" w:line="500" w:lineRule="exact"/>
        <w:ind w:firstLine="643" w:firstLineChars="200"/>
        <w:jc w:val="left"/>
        <w:rPr>
          <w:rFonts w:ascii="楷体_GB2312" w:hAnsi="楷体_GB2312" w:eastAsia="楷体_GB2312" w:cs="楷体_GB2312"/>
          <w:b/>
          <w:bCs/>
          <w:i w:val="0"/>
          <w:iCs w:val="0"/>
          <w:color w:val="auto"/>
          <w:kern w:val="0"/>
          <w:sz w:val="32"/>
          <w:szCs w:val="32"/>
          <w:u w:val="none"/>
        </w:rPr>
      </w:pPr>
      <w:r>
        <w:rPr>
          <w:rFonts w:hint="eastAsia" w:ascii="楷体_GB2312" w:hAnsi="楷体_GB2312" w:eastAsia="楷体_GB2312" w:cs="楷体_GB2312"/>
          <w:b/>
          <w:bCs/>
          <w:i w:val="0"/>
          <w:iCs w:val="0"/>
          <w:color w:val="auto"/>
          <w:kern w:val="0"/>
          <w:sz w:val="32"/>
          <w:szCs w:val="32"/>
          <w:u w:val="none"/>
        </w:rPr>
        <w:t>（五）科研荣誉称号</w:t>
      </w:r>
    </w:p>
    <w:tbl>
      <w:tblPr>
        <w:tblStyle w:val="7"/>
        <w:tblW w:w="83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7"/>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jc w:val="center"/>
              <w:rPr>
                <w:rFonts w:eastAsia="仿宋_GB2312"/>
                <w:b/>
                <w:i w:val="0"/>
                <w:iCs w:val="0"/>
                <w:color w:val="auto"/>
                <w:kern w:val="0"/>
                <w:sz w:val="24"/>
                <w:u w:val="none"/>
              </w:rPr>
            </w:pPr>
            <w:r>
              <w:rPr>
                <w:rFonts w:eastAsia="仿宋_GB2312"/>
                <w:b/>
                <w:i w:val="0"/>
                <w:iCs w:val="0"/>
                <w:color w:val="auto"/>
                <w:kern w:val="0"/>
                <w:sz w:val="24"/>
                <w:u w:val="none"/>
              </w:rPr>
              <w:t>称  号</w:t>
            </w:r>
          </w:p>
        </w:tc>
        <w:tc>
          <w:tcPr>
            <w:tcW w:w="1844" w:type="dxa"/>
            <w:tcBorders>
              <w:tl2br w:val="nil"/>
              <w:tr2bl w:val="nil"/>
            </w:tcBorders>
            <w:vAlign w:val="center"/>
          </w:tcPr>
          <w:p>
            <w:pPr>
              <w:jc w:val="center"/>
              <w:rPr>
                <w:rFonts w:eastAsia="仿宋_GB2312"/>
                <w:b/>
                <w:i w:val="0"/>
                <w:iCs w:val="0"/>
                <w:color w:val="auto"/>
                <w:kern w:val="0"/>
                <w:sz w:val="24"/>
                <w:u w:val="none"/>
              </w:rPr>
            </w:pPr>
            <w:r>
              <w:rPr>
                <w:rFonts w:eastAsia="仿宋_GB2312"/>
                <w:b/>
                <w:i w:val="0"/>
                <w:iCs w:val="0"/>
                <w:color w:val="auto"/>
                <w:kern w:val="0"/>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jc w:val="center"/>
        </w:trPr>
        <w:tc>
          <w:tcPr>
            <w:tcW w:w="6497" w:type="dxa"/>
            <w:tcBorders>
              <w:tl2br w:val="nil"/>
              <w:tr2bl w:val="nil"/>
            </w:tcBorders>
            <w:vAlign w:val="center"/>
          </w:tcPr>
          <w:p>
            <w:pPr>
              <w:rPr>
                <w:rFonts w:eastAsia="仿宋_GB2312"/>
                <w:i w:val="0"/>
                <w:iCs w:val="0"/>
                <w:color w:val="auto"/>
                <w:kern w:val="0"/>
                <w:sz w:val="28"/>
                <w:szCs w:val="28"/>
                <w:u w:val="none"/>
              </w:rPr>
            </w:pPr>
            <w:r>
              <w:rPr>
                <w:rFonts w:eastAsia="仿宋_GB2312"/>
                <w:i w:val="0"/>
                <w:iCs w:val="0"/>
                <w:color w:val="auto"/>
                <w:kern w:val="0"/>
                <w:sz w:val="24"/>
                <w:u w:val="none"/>
              </w:rPr>
              <w:t>国务院特殊津贴获得者</w:t>
            </w:r>
          </w:p>
        </w:tc>
        <w:tc>
          <w:tcPr>
            <w:tcW w:w="1844" w:type="dxa"/>
            <w:tcBorders>
              <w:tl2br w:val="nil"/>
              <w:tr2bl w:val="nil"/>
            </w:tcBorders>
            <w:vAlign w:val="center"/>
          </w:tcPr>
          <w:p>
            <w:pPr>
              <w:jc w:val="center"/>
              <w:rPr>
                <w:rFonts w:eastAsia="仿宋_GB2312"/>
                <w:i w:val="0"/>
                <w:iCs w:val="0"/>
                <w:color w:val="auto"/>
                <w:kern w:val="0"/>
                <w:sz w:val="28"/>
                <w:szCs w:val="28"/>
                <w:u w:val="none"/>
              </w:rPr>
            </w:pPr>
            <w:r>
              <w:rPr>
                <w:rFonts w:eastAsia="仿宋_GB2312"/>
                <w:i w:val="0"/>
                <w:iCs w:val="0"/>
                <w:color w:val="auto"/>
                <w:kern w:val="0"/>
                <w:sz w:val="24"/>
                <w:u w:val="none"/>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rPr>
                <w:rFonts w:eastAsia="仿宋_GB2312"/>
                <w:i w:val="0"/>
                <w:iCs w:val="0"/>
                <w:color w:val="auto"/>
                <w:kern w:val="0"/>
                <w:sz w:val="28"/>
                <w:szCs w:val="28"/>
                <w:u w:val="none"/>
              </w:rPr>
            </w:pPr>
            <w:r>
              <w:rPr>
                <w:rFonts w:eastAsia="仿宋_GB2312"/>
                <w:i w:val="0"/>
                <w:iCs w:val="0"/>
                <w:color w:val="auto"/>
                <w:kern w:val="0"/>
                <w:sz w:val="24"/>
                <w:u w:val="none"/>
              </w:rPr>
              <w:t>全国优秀科技工作者</w:t>
            </w:r>
          </w:p>
        </w:tc>
        <w:tc>
          <w:tcPr>
            <w:tcW w:w="1844" w:type="dxa"/>
            <w:vMerge w:val="restart"/>
            <w:tcBorders>
              <w:tl2br w:val="nil"/>
              <w:tr2bl w:val="nil"/>
            </w:tcBorders>
            <w:vAlign w:val="center"/>
          </w:tcPr>
          <w:p>
            <w:pPr>
              <w:jc w:val="center"/>
              <w:rPr>
                <w:rFonts w:eastAsia="仿宋_GB2312"/>
                <w:i w:val="0"/>
                <w:iCs w:val="0"/>
                <w:color w:val="auto"/>
                <w:kern w:val="0"/>
                <w:sz w:val="28"/>
                <w:szCs w:val="28"/>
                <w:u w:val="none"/>
              </w:rPr>
            </w:pPr>
            <w:r>
              <w:rPr>
                <w:rFonts w:eastAsia="仿宋_GB2312"/>
                <w:i w:val="0"/>
                <w:iCs w:val="0"/>
                <w:color w:val="auto"/>
                <w:kern w:val="0"/>
                <w:sz w:val="24"/>
                <w:u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中国青年科技奖</w:t>
            </w:r>
          </w:p>
        </w:tc>
        <w:tc>
          <w:tcPr>
            <w:tcW w:w="1844" w:type="dxa"/>
            <w:vMerge w:val="continue"/>
            <w:tcBorders>
              <w:tl2br w:val="nil"/>
              <w:tr2bl w:val="nil"/>
            </w:tcBorders>
            <w:vAlign w:val="center"/>
          </w:tcPr>
          <w:p>
            <w:pPr>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省有突出贡献的中青年专家</w:t>
            </w:r>
          </w:p>
        </w:tc>
        <w:tc>
          <w:tcPr>
            <w:tcW w:w="1844" w:type="dxa"/>
            <w:vMerge w:val="continue"/>
            <w:tcBorders>
              <w:tl2br w:val="nil"/>
              <w:tr2bl w:val="nil"/>
            </w:tcBorders>
            <w:vAlign w:val="center"/>
          </w:tcPr>
          <w:p>
            <w:pPr>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rPr>
                <w:rFonts w:eastAsia="仿宋_GB2312"/>
                <w:i w:val="0"/>
                <w:iCs w:val="0"/>
                <w:color w:val="auto"/>
                <w:kern w:val="0"/>
                <w:sz w:val="28"/>
                <w:szCs w:val="28"/>
                <w:u w:val="none"/>
              </w:rPr>
            </w:pPr>
            <w:r>
              <w:rPr>
                <w:rFonts w:eastAsia="仿宋_GB2312"/>
                <w:i w:val="0"/>
                <w:iCs w:val="0"/>
                <w:color w:val="auto"/>
                <w:kern w:val="0"/>
                <w:sz w:val="24"/>
                <w:u w:val="none"/>
              </w:rPr>
              <w:t>省高校首席专家</w:t>
            </w:r>
          </w:p>
        </w:tc>
        <w:tc>
          <w:tcPr>
            <w:tcW w:w="1844" w:type="dxa"/>
            <w:vMerge w:val="restart"/>
            <w:tcBorders>
              <w:tl2br w:val="nil"/>
              <w:tr2bl w:val="nil"/>
            </w:tcBorders>
            <w:vAlign w:val="center"/>
          </w:tcPr>
          <w:p>
            <w:pPr>
              <w:jc w:val="center"/>
              <w:rPr>
                <w:rFonts w:eastAsia="仿宋_GB2312"/>
                <w:i w:val="0"/>
                <w:iCs w:val="0"/>
                <w:color w:val="auto"/>
                <w:kern w:val="0"/>
                <w:sz w:val="24"/>
                <w:u w:val="none"/>
              </w:rPr>
            </w:pPr>
            <w:r>
              <w:rPr>
                <w:rFonts w:eastAsia="仿宋_GB2312"/>
                <w:i w:val="0"/>
                <w:iCs w:val="0"/>
                <w:color w:val="auto"/>
                <w:kern w:val="0"/>
                <w:sz w:val="24"/>
                <w:u w:val="none"/>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山东省社会科学突出贡献奖</w:t>
            </w:r>
          </w:p>
        </w:tc>
        <w:tc>
          <w:tcPr>
            <w:tcW w:w="1844" w:type="dxa"/>
            <w:vMerge w:val="continue"/>
            <w:tcBorders>
              <w:tl2br w:val="nil"/>
              <w:tr2bl w:val="nil"/>
            </w:tcBorders>
            <w:vAlign w:val="center"/>
          </w:tcPr>
          <w:p>
            <w:pPr>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滨州市科学技术最高奖</w:t>
            </w:r>
          </w:p>
        </w:tc>
        <w:tc>
          <w:tcPr>
            <w:tcW w:w="1844" w:type="dxa"/>
            <w:vMerge w:val="continue"/>
            <w:tcBorders>
              <w:tl2br w:val="nil"/>
              <w:tr2bl w:val="nil"/>
            </w:tcBorders>
            <w:vAlign w:val="center"/>
          </w:tcPr>
          <w:p>
            <w:pPr>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山东省社会科学学科新秀奖</w:t>
            </w:r>
          </w:p>
        </w:tc>
        <w:tc>
          <w:tcPr>
            <w:tcW w:w="1844"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山东省青年科技奖</w:t>
            </w:r>
          </w:p>
        </w:tc>
        <w:tc>
          <w:tcPr>
            <w:tcW w:w="1844"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山东省优秀科技工作者</w:t>
            </w:r>
          </w:p>
        </w:tc>
        <w:tc>
          <w:tcPr>
            <w:tcW w:w="1844"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rPr>
                <w:rFonts w:eastAsia="仿宋_GB2312"/>
                <w:i w:val="0"/>
                <w:iCs w:val="0"/>
                <w:color w:val="auto"/>
                <w:kern w:val="0"/>
                <w:sz w:val="28"/>
                <w:szCs w:val="28"/>
                <w:u w:val="none"/>
              </w:rPr>
            </w:pPr>
            <w:r>
              <w:rPr>
                <w:rFonts w:eastAsia="仿宋_GB2312"/>
                <w:i w:val="0"/>
                <w:iCs w:val="0"/>
                <w:color w:val="auto"/>
                <w:kern w:val="0"/>
                <w:sz w:val="24"/>
                <w:u w:val="none"/>
              </w:rPr>
              <w:t>山东</w:t>
            </w:r>
            <w:r>
              <w:rPr>
                <w:rFonts w:hint="eastAsia" w:eastAsia="仿宋_GB2312"/>
                <w:i w:val="0"/>
                <w:iCs w:val="0"/>
                <w:color w:val="auto"/>
                <w:kern w:val="0"/>
                <w:sz w:val="24"/>
                <w:u w:val="none"/>
              </w:rPr>
              <w:t>省</w:t>
            </w:r>
            <w:r>
              <w:rPr>
                <w:rFonts w:eastAsia="仿宋_GB2312"/>
                <w:i w:val="0"/>
                <w:iCs w:val="0"/>
                <w:color w:val="auto"/>
                <w:kern w:val="0"/>
                <w:sz w:val="24"/>
                <w:u w:val="none"/>
              </w:rPr>
              <w:t>高校科研管理先进个人</w:t>
            </w:r>
          </w:p>
        </w:tc>
        <w:tc>
          <w:tcPr>
            <w:tcW w:w="1844"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山东省社科普及先进工作者</w:t>
            </w:r>
          </w:p>
        </w:tc>
        <w:tc>
          <w:tcPr>
            <w:tcW w:w="1844"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山东省科协工作先进个人</w:t>
            </w:r>
          </w:p>
        </w:tc>
        <w:tc>
          <w:tcPr>
            <w:tcW w:w="1844"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滨州市</w:t>
            </w:r>
            <w:r>
              <w:rPr>
                <w:rFonts w:hint="eastAsia" w:eastAsia="仿宋_GB2312"/>
                <w:i w:val="0"/>
                <w:iCs w:val="0"/>
                <w:color w:val="auto"/>
                <w:kern w:val="0"/>
                <w:sz w:val="24"/>
                <w:u w:val="none"/>
              </w:rPr>
              <w:t>“渤海英才·Ｎ十佳”入选者</w:t>
            </w:r>
          </w:p>
        </w:tc>
        <w:tc>
          <w:tcPr>
            <w:tcW w:w="1844"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滨州市优秀科技工作者</w:t>
            </w:r>
          </w:p>
        </w:tc>
        <w:tc>
          <w:tcPr>
            <w:tcW w:w="1844"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4"/>
                <w:u w:val="none"/>
              </w:rPr>
            </w:pPr>
            <w:r>
              <w:rPr>
                <w:rFonts w:eastAsia="仿宋_GB2312"/>
                <w:i w:val="0"/>
                <w:iCs w:val="0"/>
                <w:color w:val="auto"/>
                <w:kern w:val="0"/>
                <w:sz w:val="24"/>
                <w:u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滨州市青年科技奖</w:t>
            </w:r>
          </w:p>
        </w:tc>
        <w:tc>
          <w:tcPr>
            <w:tcW w:w="1844"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滨州市青年学术技术带头人</w:t>
            </w:r>
          </w:p>
        </w:tc>
        <w:tc>
          <w:tcPr>
            <w:tcW w:w="1844"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校科研先进工作者</w:t>
            </w:r>
          </w:p>
        </w:tc>
        <w:tc>
          <w:tcPr>
            <w:tcW w:w="1844"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rPr>
                <w:rFonts w:eastAsia="仿宋_GB2312"/>
                <w:i w:val="0"/>
                <w:iCs w:val="0"/>
                <w:color w:val="auto"/>
                <w:kern w:val="0"/>
                <w:sz w:val="24"/>
                <w:u w:val="none"/>
              </w:rPr>
            </w:pPr>
            <w:r>
              <w:rPr>
                <w:rFonts w:eastAsia="仿宋_GB2312"/>
                <w:i w:val="0"/>
                <w:iCs w:val="0"/>
                <w:color w:val="auto"/>
                <w:kern w:val="0"/>
                <w:sz w:val="24"/>
                <w:u w:val="none"/>
              </w:rPr>
              <w:t>校科研管理先进个人</w:t>
            </w:r>
          </w:p>
        </w:tc>
        <w:tc>
          <w:tcPr>
            <w:tcW w:w="1844"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spacing w:before="100" w:beforeAutospacing="1" w:after="100" w:afterAutospacing="1" w:line="320" w:lineRule="atLeast"/>
              <w:rPr>
                <w:rFonts w:eastAsia="仿宋_GB2312"/>
                <w:i w:val="0"/>
                <w:iCs w:val="0"/>
                <w:color w:val="auto"/>
                <w:kern w:val="0"/>
                <w:sz w:val="24"/>
                <w:u w:val="none"/>
              </w:rPr>
            </w:pPr>
            <w:r>
              <w:rPr>
                <w:rFonts w:eastAsia="仿宋_GB2312"/>
                <w:i w:val="0"/>
                <w:iCs w:val="0"/>
                <w:color w:val="auto"/>
                <w:sz w:val="24"/>
                <w:u w:val="none"/>
              </w:rPr>
              <w:t>国际学会理事</w:t>
            </w:r>
          </w:p>
        </w:tc>
        <w:tc>
          <w:tcPr>
            <w:tcW w:w="1844" w:type="dxa"/>
            <w:tcBorders>
              <w:tl2br w:val="nil"/>
              <w:tr2bl w:val="nil"/>
            </w:tcBorders>
            <w:vAlign w:val="center"/>
          </w:tcPr>
          <w:p>
            <w:pPr>
              <w:spacing w:before="100" w:beforeAutospacing="1" w:after="100" w:afterAutospacing="1" w:line="320" w:lineRule="atLeast"/>
              <w:jc w:val="center"/>
              <w:rPr>
                <w:rFonts w:eastAsia="仿宋_GB2312"/>
                <w:i w:val="0"/>
                <w:iCs w:val="0"/>
                <w:color w:val="auto"/>
                <w:kern w:val="0"/>
                <w:sz w:val="24"/>
                <w:u w:val="none"/>
              </w:rPr>
            </w:pPr>
            <w:r>
              <w:rPr>
                <w:rFonts w:eastAsia="仿宋_GB2312"/>
                <w:i w:val="0"/>
                <w:iCs w:val="0"/>
                <w:color w:val="auto"/>
                <w:sz w:val="24"/>
                <w:u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spacing w:before="100" w:beforeAutospacing="1" w:after="100" w:afterAutospacing="1" w:line="320" w:lineRule="atLeast"/>
              <w:rPr>
                <w:rFonts w:eastAsia="仿宋_GB2312"/>
                <w:i w:val="0"/>
                <w:iCs w:val="0"/>
                <w:color w:val="auto"/>
                <w:kern w:val="0"/>
                <w:sz w:val="24"/>
                <w:u w:val="none"/>
              </w:rPr>
            </w:pPr>
            <w:r>
              <w:rPr>
                <w:rFonts w:eastAsia="仿宋_GB2312"/>
                <w:i w:val="0"/>
                <w:iCs w:val="0"/>
                <w:color w:val="auto"/>
                <w:sz w:val="24"/>
                <w:u w:val="none"/>
              </w:rPr>
              <w:t>国家级学会常务理事以上职务、省级学会副理事长以上职务、国家一级学报正副主编（不含本校行政安排者）</w:t>
            </w:r>
          </w:p>
        </w:tc>
        <w:tc>
          <w:tcPr>
            <w:tcW w:w="1844" w:type="dxa"/>
            <w:tcBorders>
              <w:tl2br w:val="nil"/>
              <w:tr2bl w:val="nil"/>
            </w:tcBorders>
            <w:vAlign w:val="center"/>
          </w:tcPr>
          <w:p>
            <w:pPr>
              <w:spacing w:before="100" w:beforeAutospacing="1" w:after="100" w:afterAutospacing="1" w:line="320" w:lineRule="atLeast"/>
              <w:jc w:val="center"/>
              <w:rPr>
                <w:rFonts w:eastAsia="仿宋_GB2312"/>
                <w:i w:val="0"/>
                <w:iCs w:val="0"/>
                <w:color w:val="auto"/>
                <w:kern w:val="0"/>
                <w:sz w:val="24"/>
                <w:u w:val="none"/>
              </w:rPr>
            </w:pPr>
            <w:r>
              <w:rPr>
                <w:rFonts w:eastAsia="仿宋_GB2312"/>
                <w:i w:val="0"/>
                <w:iCs w:val="0"/>
                <w:color w:val="auto"/>
                <w:sz w:val="24"/>
                <w:u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spacing w:before="100" w:beforeAutospacing="1" w:after="100" w:afterAutospacing="1" w:line="320" w:lineRule="atLeast"/>
              <w:rPr>
                <w:rFonts w:eastAsia="仿宋_GB2312"/>
                <w:i w:val="0"/>
                <w:iCs w:val="0"/>
                <w:color w:val="auto"/>
                <w:kern w:val="0"/>
                <w:sz w:val="24"/>
                <w:u w:val="none"/>
              </w:rPr>
            </w:pPr>
            <w:r>
              <w:rPr>
                <w:rFonts w:eastAsia="仿宋_GB2312"/>
                <w:i w:val="0"/>
                <w:iCs w:val="0"/>
                <w:color w:val="auto"/>
                <w:sz w:val="24"/>
                <w:u w:val="none"/>
              </w:rPr>
              <w:t>国家级学会理事、省级学会常务理事职务、市级学会副理事长以上职务，国家一级学报编委、其他学报正副主编（不含本校行政安排者）</w:t>
            </w:r>
          </w:p>
        </w:tc>
        <w:tc>
          <w:tcPr>
            <w:tcW w:w="1844" w:type="dxa"/>
            <w:tcBorders>
              <w:tl2br w:val="nil"/>
              <w:tr2bl w:val="nil"/>
            </w:tcBorders>
            <w:vAlign w:val="center"/>
          </w:tcPr>
          <w:p>
            <w:pPr>
              <w:spacing w:before="100" w:beforeAutospacing="1" w:after="100" w:afterAutospacing="1" w:line="320" w:lineRule="atLeast"/>
              <w:jc w:val="center"/>
              <w:rPr>
                <w:rFonts w:eastAsia="仿宋_GB2312"/>
                <w:i w:val="0"/>
                <w:iCs w:val="0"/>
                <w:color w:val="auto"/>
                <w:kern w:val="0"/>
                <w:sz w:val="24"/>
                <w:u w:val="none"/>
              </w:rPr>
            </w:pPr>
            <w:r>
              <w:rPr>
                <w:rFonts w:eastAsia="仿宋_GB2312"/>
                <w:i w:val="0"/>
                <w:iCs w:val="0"/>
                <w:color w:val="auto"/>
                <w:sz w:val="24"/>
                <w:u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497" w:type="dxa"/>
            <w:tcBorders>
              <w:tl2br w:val="nil"/>
              <w:tr2bl w:val="nil"/>
            </w:tcBorders>
            <w:vAlign w:val="center"/>
          </w:tcPr>
          <w:p>
            <w:pPr>
              <w:spacing w:before="100" w:beforeAutospacing="1" w:after="100" w:afterAutospacing="1" w:line="320" w:lineRule="atLeast"/>
              <w:rPr>
                <w:rFonts w:eastAsia="仿宋_GB2312"/>
                <w:i w:val="0"/>
                <w:iCs w:val="0"/>
                <w:color w:val="auto"/>
                <w:kern w:val="0"/>
                <w:sz w:val="24"/>
                <w:u w:val="none"/>
              </w:rPr>
            </w:pPr>
            <w:r>
              <w:rPr>
                <w:rFonts w:eastAsia="仿宋_GB2312"/>
                <w:i w:val="0"/>
                <w:iCs w:val="0"/>
                <w:color w:val="auto"/>
                <w:sz w:val="24"/>
                <w:u w:val="none"/>
              </w:rPr>
              <w:t>省级学会理事，其他学报编委（不含本校行政安排者）</w:t>
            </w:r>
          </w:p>
        </w:tc>
        <w:tc>
          <w:tcPr>
            <w:tcW w:w="1844" w:type="dxa"/>
            <w:tcBorders>
              <w:tl2br w:val="nil"/>
              <w:tr2bl w:val="nil"/>
            </w:tcBorders>
            <w:vAlign w:val="center"/>
          </w:tcPr>
          <w:p>
            <w:pPr>
              <w:spacing w:before="100" w:beforeAutospacing="1" w:after="100" w:afterAutospacing="1" w:line="320" w:lineRule="atLeast"/>
              <w:jc w:val="center"/>
              <w:rPr>
                <w:rFonts w:eastAsia="仿宋_GB2312"/>
                <w:i w:val="0"/>
                <w:iCs w:val="0"/>
                <w:color w:val="auto"/>
                <w:kern w:val="0"/>
                <w:sz w:val="24"/>
                <w:u w:val="none"/>
              </w:rPr>
            </w:pPr>
            <w:r>
              <w:rPr>
                <w:rFonts w:eastAsia="仿宋_GB2312"/>
                <w:i w:val="0"/>
                <w:iCs w:val="0"/>
                <w:color w:val="auto"/>
                <w:sz w:val="24"/>
                <w:u w:val="none"/>
              </w:rPr>
              <w:t>100</w:t>
            </w:r>
          </w:p>
        </w:tc>
      </w:tr>
    </w:tbl>
    <w:p>
      <w:pPr>
        <w:autoSpaceDE w:val="0"/>
        <w:autoSpaceDN w:val="0"/>
        <w:adjustRightInd w:val="0"/>
        <w:spacing w:before="156" w:beforeLines="50" w:line="560" w:lineRule="exact"/>
        <w:ind w:firstLine="614" w:firstLineChars="191"/>
        <w:jc w:val="left"/>
        <w:rPr>
          <w:rFonts w:ascii="楷体_GB2312" w:hAnsi="楷体_GB2312" w:eastAsia="楷体_GB2312" w:cs="楷体_GB2312"/>
          <w:b/>
          <w:bCs/>
          <w:i w:val="0"/>
          <w:iCs w:val="0"/>
          <w:color w:val="auto"/>
          <w:kern w:val="0"/>
          <w:sz w:val="32"/>
          <w:szCs w:val="32"/>
          <w:u w:val="none"/>
        </w:rPr>
      </w:pPr>
      <w:r>
        <w:rPr>
          <w:rFonts w:hint="eastAsia" w:ascii="楷体_GB2312" w:hAnsi="楷体_GB2312" w:eastAsia="楷体_GB2312" w:cs="楷体_GB2312"/>
          <w:b/>
          <w:bCs/>
          <w:i w:val="0"/>
          <w:iCs w:val="0"/>
          <w:color w:val="auto"/>
          <w:kern w:val="0"/>
          <w:sz w:val="32"/>
          <w:szCs w:val="32"/>
          <w:u w:val="none"/>
        </w:rPr>
        <w:t>（六）硕士学位授权点</w:t>
      </w:r>
    </w:p>
    <w:tbl>
      <w:tblPr>
        <w:tblStyle w:val="7"/>
        <w:tblW w:w="83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3416"/>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952" w:type="dxa"/>
            <w:tcBorders>
              <w:tl2br w:val="nil"/>
              <w:tr2bl w:val="nil"/>
            </w:tcBorders>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级 别</w:t>
            </w:r>
          </w:p>
        </w:tc>
        <w:tc>
          <w:tcPr>
            <w:tcW w:w="3416" w:type="dxa"/>
            <w:tcBorders>
              <w:tl2br w:val="nil"/>
              <w:tr2bl w:val="nil"/>
            </w:tcBorders>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等 级</w:t>
            </w:r>
          </w:p>
        </w:tc>
        <w:tc>
          <w:tcPr>
            <w:tcW w:w="2982" w:type="dxa"/>
            <w:tcBorders>
              <w:tl2br w:val="nil"/>
              <w:tr2bl w:val="nil"/>
            </w:tcBorders>
            <w:vAlign w:val="center"/>
          </w:tcPr>
          <w:p>
            <w:pPr>
              <w:autoSpaceDE w:val="0"/>
              <w:autoSpaceDN w:val="0"/>
              <w:adjustRightInd w:val="0"/>
              <w:jc w:val="center"/>
              <w:rPr>
                <w:rFonts w:eastAsia="仿宋_GB2312"/>
                <w:b/>
                <w:i w:val="0"/>
                <w:iCs w:val="0"/>
                <w:color w:val="auto"/>
                <w:kern w:val="0"/>
                <w:sz w:val="24"/>
                <w:u w:val="none"/>
              </w:rPr>
            </w:pPr>
            <w:r>
              <w:rPr>
                <w:rFonts w:eastAsia="仿宋_GB2312"/>
                <w:b/>
                <w:i w:val="0"/>
                <w:iCs w:val="0"/>
                <w:color w:val="auto"/>
                <w:kern w:val="0"/>
                <w:sz w:val="24"/>
                <w:u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952"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一级学科</w:t>
            </w:r>
          </w:p>
        </w:tc>
        <w:tc>
          <w:tcPr>
            <w:tcW w:w="3416" w:type="dxa"/>
            <w:tcBorders>
              <w:tl2br w:val="nil"/>
              <w:tr2bl w:val="nil"/>
            </w:tcBorders>
            <w:vAlign w:val="center"/>
          </w:tcPr>
          <w:p>
            <w:pPr>
              <w:autoSpaceDE w:val="0"/>
              <w:autoSpaceDN w:val="0"/>
              <w:adjustRightInd w:val="0"/>
              <w:rPr>
                <w:rFonts w:eastAsia="仿宋_GB2312"/>
                <w:i w:val="0"/>
                <w:iCs w:val="0"/>
                <w:color w:val="auto"/>
                <w:kern w:val="0"/>
                <w:sz w:val="28"/>
                <w:szCs w:val="28"/>
                <w:u w:val="none"/>
              </w:rPr>
            </w:pPr>
            <w:r>
              <w:rPr>
                <w:rFonts w:eastAsia="仿宋_GB2312"/>
                <w:i w:val="0"/>
                <w:iCs w:val="0"/>
                <w:color w:val="auto"/>
                <w:kern w:val="0"/>
                <w:sz w:val="24"/>
                <w:u w:val="none"/>
              </w:rPr>
              <w:t>首次获得授权</w:t>
            </w:r>
          </w:p>
        </w:tc>
        <w:tc>
          <w:tcPr>
            <w:tcW w:w="2982" w:type="dxa"/>
            <w:tcBorders>
              <w:tl2br w:val="nil"/>
              <w:tr2bl w:val="nil"/>
            </w:tcBorders>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952"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8"/>
                <w:szCs w:val="28"/>
                <w:u w:val="none"/>
              </w:rPr>
            </w:pPr>
          </w:p>
        </w:tc>
        <w:tc>
          <w:tcPr>
            <w:tcW w:w="3416" w:type="dxa"/>
            <w:tcBorders>
              <w:tl2br w:val="nil"/>
              <w:tr2bl w:val="nil"/>
            </w:tcBorders>
            <w:vAlign w:val="center"/>
          </w:tcPr>
          <w:p>
            <w:pPr>
              <w:autoSpaceDE w:val="0"/>
              <w:autoSpaceDN w:val="0"/>
              <w:adjustRightInd w:val="0"/>
              <w:rPr>
                <w:rFonts w:eastAsia="仿宋_GB2312"/>
                <w:i w:val="0"/>
                <w:iCs w:val="0"/>
                <w:color w:val="auto"/>
                <w:kern w:val="0"/>
                <w:sz w:val="28"/>
                <w:szCs w:val="28"/>
                <w:u w:val="none"/>
              </w:rPr>
            </w:pPr>
            <w:r>
              <w:rPr>
                <w:rFonts w:eastAsia="仿宋_GB2312"/>
                <w:i w:val="0"/>
                <w:iCs w:val="0"/>
                <w:color w:val="auto"/>
                <w:kern w:val="0"/>
                <w:sz w:val="24"/>
                <w:u w:val="none"/>
              </w:rPr>
              <w:t>增列</w:t>
            </w:r>
          </w:p>
        </w:tc>
        <w:tc>
          <w:tcPr>
            <w:tcW w:w="2982" w:type="dxa"/>
            <w:tcBorders>
              <w:tl2br w:val="nil"/>
              <w:tr2bl w:val="nil"/>
            </w:tcBorders>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952" w:type="dxa"/>
            <w:vMerge w:val="restart"/>
            <w:tcBorders>
              <w:tl2br w:val="nil"/>
              <w:tr2bl w:val="nil"/>
            </w:tcBorders>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专业类别</w:t>
            </w:r>
          </w:p>
        </w:tc>
        <w:tc>
          <w:tcPr>
            <w:tcW w:w="3416" w:type="dxa"/>
            <w:tcBorders>
              <w:tl2br w:val="nil"/>
              <w:tr2bl w:val="nil"/>
            </w:tcBorders>
            <w:vAlign w:val="center"/>
          </w:tcPr>
          <w:p>
            <w:pPr>
              <w:autoSpaceDE w:val="0"/>
              <w:autoSpaceDN w:val="0"/>
              <w:adjustRightInd w:val="0"/>
              <w:rPr>
                <w:rFonts w:eastAsia="仿宋_GB2312"/>
                <w:i w:val="0"/>
                <w:iCs w:val="0"/>
                <w:color w:val="auto"/>
                <w:kern w:val="0"/>
                <w:sz w:val="28"/>
                <w:szCs w:val="28"/>
                <w:u w:val="none"/>
              </w:rPr>
            </w:pPr>
            <w:r>
              <w:rPr>
                <w:rFonts w:eastAsia="仿宋_GB2312"/>
                <w:i w:val="0"/>
                <w:iCs w:val="0"/>
                <w:color w:val="auto"/>
                <w:kern w:val="0"/>
                <w:sz w:val="24"/>
                <w:u w:val="none"/>
              </w:rPr>
              <w:t>首次获得授权</w:t>
            </w:r>
          </w:p>
        </w:tc>
        <w:tc>
          <w:tcPr>
            <w:tcW w:w="2982" w:type="dxa"/>
            <w:tcBorders>
              <w:tl2br w:val="nil"/>
              <w:tr2bl w:val="nil"/>
            </w:tcBorders>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952" w:type="dxa"/>
            <w:vMerge w:val="continue"/>
            <w:tcBorders>
              <w:tl2br w:val="nil"/>
              <w:tr2bl w:val="nil"/>
            </w:tcBorders>
            <w:vAlign w:val="center"/>
          </w:tcPr>
          <w:p>
            <w:pPr>
              <w:autoSpaceDE w:val="0"/>
              <w:autoSpaceDN w:val="0"/>
              <w:adjustRightInd w:val="0"/>
              <w:jc w:val="center"/>
              <w:rPr>
                <w:rFonts w:eastAsia="仿宋_GB2312"/>
                <w:i w:val="0"/>
                <w:iCs w:val="0"/>
                <w:color w:val="auto"/>
                <w:kern w:val="0"/>
                <w:sz w:val="28"/>
                <w:szCs w:val="28"/>
                <w:u w:val="none"/>
              </w:rPr>
            </w:pPr>
          </w:p>
        </w:tc>
        <w:tc>
          <w:tcPr>
            <w:tcW w:w="3416" w:type="dxa"/>
            <w:tcBorders>
              <w:tl2br w:val="nil"/>
              <w:tr2bl w:val="nil"/>
            </w:tcBorders>
            <w:vAlign w:val="center"/>
          </w:tcPr>
          <w:p>
            <w:pPr>
              <w:autoSpaceDE w:val="0"/>
              <w:autoSpaceDN w:val="0"/>
              <w:adjustRightInd w:val="0"/>
              <w:rPr>
                <w:rFonts w:eastAsia="仿宋_GB2312"/>
                <w:i w:val="0"/>
                <w:iCs w:val="0"/>
                <w:color w:val="auto"/>
                <w:kern w:val="0"/>
                <w:sz w:val="28"/>
                <w:szCs w:val="28"/>
                <w:u w:val="none"/>
              </w:rPr>
            </w:pPr>
            <w:r>
              <w:rPr>
                <w:rFonts w:eastAsia="仿宋_GB2312"/>
                <w:i w:val="0"/>
                <w:iCs w:val="0"/>
                <w:color w:val="auto"/>
                <w:kern w:val="0"/>
                <w:sz w:val="24"/>
                <w:u w:val="none"/>
              </w:rPr>
              <w:t>增列</w:t>
            </w:r>
          </w:p>
        </w:tc>
        <w:tc>
          <w:tcPr>
            <w:tcW w:w="2982" w:type="dxa"/>
            <w:tcBorders>
              <w:tl2br w:val="nil"/>
              <w:tr2bl w:val="nil"/>
            </w:tcBorders>
            <w:vAlign w:val="center"/>
          </w:tcPr>
          <w:p>
            <w:pPr>
              <w:autoSpaceDE w:val="0"/>
              <w:autoSpaceDN w:val="0"/>
              <w:adjustRightInd w:val="0"/>
              <w:jc w:val="center"/>
              <w:rPr>
                <w:rFonts w:eastAsia="仿宋_GB2312"/>
                <w:i w:val="0"/>
                <w:iCs w:val="0"/>
                <w:color w:val="auto"/>
                <w:kern w:val="0"/>
                <w:sz w:val="28"/>
                <w:szCs w:val="28"/>
                <w:u w:val="none"/>
              </w:rPr>
            </w:pPr>
            <w:r>
              <w:rPr>
                <w:rFonts w:eastAsia="仿宋_GB2312"/>
                <w:i w:val="0"/>
                <w:iCs w:val="0"/>
                <w:color w:val="auto"/>
                <w:kern w:val="0"/>
                <w:sz w:val="24"/>
                <w:u w:val="none"/>
              </w:rPr>
              <w:t>10000</w:t>
            </w:r>
          </w:p>
        </w:tc>
      </w:tr>
    </w:tbl>
    <w:p>
      <w:pPr>
        <w:autoSpaceDE w:val="0"/>
        <w:autoSpaceDN w:val="0"/>
        <w:adjustRightInd w:val="0"/>
        <w:spacing w:before="157" w:beforeLines="50" w:after="157" w:afterLines="50" w:line="560" w:lineRule="exact"/>
        <w:ind w:firstLine="640" w:firstLineChars="200"/>
        <w:rPr>
          <w:rFonts w:ascii="黑体" w:hAnsi="黑体" w:eastAsia="黑体" w:cs="黑体"/>
          <w:bCs/>
          <w:kern w:val="0"/>
          <w:sz w:val="32"/>
          <w:szCs w:val="32"/>
        </w:rPr>
      </w:pPr>
      <w:r>
        <w:rPr>
          <w:rFonts w:hint="eastAsia" w:ascii="黑体" w:hAnsi="黑体" w:eastAsia="黑体" w:cs="黑体"/>
          <w:bCs/>
          <w:kern w:val="0"/>
          <w:sz w:val="32"/>
          <w:szCs w:val="32"/>
        </w:rPr>
        <w:t>三、计分说明</w:t>
      </w:r>
    </w:p>
    <w:p>
      <w:pPr>
        <w:autoSpaceDE w:val="0"/>
        <w:autoSpaceDN w:val="0"/>
        <w:adjustRightInd w:val="0"/>
        <w:spacing w:line="560" w:lineRule="exact"/>
        <w:ind w:firstLine="480" w:firstLineChars="150"/>
        <w:jc w:val="left"/>
        <w:rPr>
          <w:rFonts w:eastAsia="仿宋_GB2312"/>
          <w:kern w:val="0"/>
          <w:sz w:val="32"/>
          <w:szCs w:val="32"/>
        </w:rPr>
      </w:pPr>
      <w:r>
        <w:rPr>
          <w:rFonts w:hint="eastAsia" w:eastAsia="仿宋_GB2312"/>
          <w:kern w:val="0"/>
          <w:sz w:val="32"/>
          <w:szCs w:val="32"/>
        </w:rPr>
        <w:t>（一）教研科研相关业绩完成人根据排序按照以下分值比例计算得分。</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080"/>
        <w:gridCol w:w="927"/>
        <w:gridCol w:w="1065"/>
        <w:gridCol w:w="1065"/>
        <w:gridCol w:w="1065"/>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1188" w:type="dxa"/>
            <w:vMerge w:val="restart"/>
            <w:tcBorders>
              <w:tl2br w:val="single" w:color="auto" w:sz="4" w:space="0"/>
            </w:tcBorders>
          </w:tcPr>
          <w:p>
            <w:pPr>
              <w:autoSpaceDE w:val="0"/>
              <w:autoSpaceDN w:val="0"/>
              <w:adjustRightInd w:val="0"/>
              <w:ind w:firstLine="241" w:firstLineChars="100"/>
              <w:jc w:val="left"/>
              <w:rPr>
                <w:rFonts w:eastAsia="仿宋_GB2312"/>
                <w:b/>
                <w:bCs/>
                <w:kern w:val="0"/>
                <w:sz w:val="24"/>
              </w:rPr>
            </w:pPr>
            <w:r>
              <w:rPr>
                <w:rFonts w:hint="eastAsia" w:eastAsia="仿宋_GB2312"/>
                <w:b/>
                <w:bCs/>
                <w:kern w:val="0"/>
                <w:sz w:val="24"/>
              </w:rPr>
              <w:t>位次</w:t>
            </w:r>
          </w:p>
          <w:p>
            <w:pPr>
              <w:autoSpaceDE w:val="0"/>
              <w:autoSpaceDN w:val="0"/>
              <w:adjustRightInd w:val="0"/>
              <w:jc w:val="left"/>
              <w:rPr>
                <w:rFonts w:eastAsia="仿宋_GB2312"/>
                <w:b/>
                <w:bCs/>
                <w:kern w:val="0"/>
                <w:sz w:val="24"/>
              </w:rPr>
            </w:pPr>
          </w:p>
          <w:p>
            <w:pPr>
              <w:autoSpaceDE w:val="0"/>
              <w:autoSpaceDN w:val="0"/>
              <w:adjustRightInd w:val="0"/>
              <w:jc w:val="left"/>
              <w:rPr>
                <w:rFonts w:eastAsia="仿宋_GB2312"/>
                <w:b/>
                <w:bCs/>
                <w:kern w:val="0"/>
                <w:sz w:val="24"/>
              </w:rPr>
            </w:pPr>
            <w:r>
              <w:rPr>
                <w:rFonts w:hint="eastAsia" w:eastAsia="仿宋_GB2312"/>
                <w:b/>
                <w:bCs/>
                <w:kern w:val="0"/>
                <w:sz w:val="24"/>
              </w:rPr>
              <w:t>人数</w:t>
            </w:r>
          </w:p>
        </w:tc>
        <w:tc>
          <w:tcPr>
            <w:tcW w:w="1080" w:type="dxa"/>
            <w:vAlign w:val="center"/>
          </w:tcPr>
          <w:p>
            <w:pPr>
              <w:autoSpaceDE w:val="0"/>
              <w:autoSpaceDN w:val="0"/>
              <w:adjustRightInd w:val="0"/>
              <w:jc w:val="center"/>
              <w:rPr>
                <w:rFonts w:eastAsia="仿宋_GB2312"/>
                <w:b/>
                <w:bCs/>
                <w:kern w:val="0"/>
                <w:sz w:val="24"/>
              </w:rPr>
            </w:pPr>
            <w:r>
              <w:rPr>
                <w:rFonts w:hint="eastAsia" w:eastAsia="仿宋_GB2312"/>
                <w:b/>
                <w:bCs/>
                <w:kern w:val="0"/>
                <w:sz w:val="24"/>
              </w:rPr>
              <w:t>主持人</w:t>
            </w:r>
          </w:p>
        </w:tc>
        <w:tc>
          <w:tcPr>
            <w:tcW w:w="6254" w:type="dxa"/>
            <w:gridSpan w:val="6"/>
            <w:vAlign w:val="center"/>
          </w:tcPr>
          <w:p>
            <w:pPr>
              <w:autoSpaceDE w:val="0"/>
              <w:autoSpaceDN w:val="0"/>
              <w:adjustRightInd w:val="0"/>
              <w:jc w:val="center"/>
              <w:rPr>
                <w:rFonts w:eastAsia="仿宋_GB2312"/>
                <w:b/>
                <w:bCs/>
                <w:kern w:val="0"/>
                <w:sz w:val="24"/>
              </w:rPr>
            </w:pPr>
            <w:r>
              <w:rPr>
                <w:rFonts w:hint="eastAsia" w:eastAsia="仿宋_GB2312"/>
                <w:b/>
                <w:bCs/>
                <w:kern w:val="0"/>
                <w:sz w:val="24"/>
              </w:rPr>
              <w:t>其他参与人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vMerge w:val="continue"/>
          </w:tcPr>
          <w:p>
            <w:pPr>
              <w:autoSpaceDE w:val="0"/>
              <w:autoSpaceDN w:val="0"/>
              <w:adjustRightInd w:val="0"/>
              <w:jc w:val="left"/>
              <w:rPr>
                <w:rFonts w:eastAsia="仿宋_GB2312"/>
                <w:b/>
                <w:bCs/>
                <w:kern w:val="0"/>
                <w:sz w:val="32"/>
                <w:szCs w:val="32"/>
              </w:rPr>
            </w:pPr>
          </w:p>
        </w:tc>
        <w:tc>
          <w:tcPr>
            <w:tcW w:w="1080" w:type="dxa"/>
            <w:vAlign w:val="center"/>
          </w:tcPr>
          <w:p>
            <w:pPr>
              <w:autoSpaceDE w:val="0"/>
              <w:autoSpaceDN w:val="0"/>
              <w:adjustRightInd w:val="0"/>
              <w:jc w:val="center"/>
              <w:rPr>
                <w:rFonts w:eastAsia="仿宋_GB2312"/>
                <w:b/>
                <w:bCs/>
                <w:kern w:val="0"/>
                <w:sz w:val="24"/>
              </w:rPr>
            </w:pPr>
            <w:r>
              <w:rPr>
                <w:rFonts w:eastAsia="仿宋_GB2312"/>
                <w:b/>
                <w:bCs/>
                <w:kern w:val="0"/>
                <w:sz w:val="24"/>
              </w:rPr>
              <w:t>1</w:t>
            </w:r>
          </w:p>
        </w:tc>
        <w:tc>
          <w:tcPr>
            <w:tcW w:w="927" w:type="dxa"/>
            <w:vAlign w:val="center"/>
          </w:tcPr>
          <w:p>
            <w:pPr>
              <w:autoSpaceDE w:val="0"/>
              <w:autoSpaceDN w:val="0"/>
              <w:adjustRightInd w:val="0"/>
              <w:jc w:val="center"/>
              <w:rPr>
                <w:rFonts w:eastAsia="仿宋_GB2312"/>
                <w:b/>
                <w:bCs/>
                <w:kern w:val="0"/>
                <w:sz w:val="24"/>
              </w:rPr>
            </w:pPr>
            <w:r>
              <w:rPr>
                <w:rFonts w:eastAsia="仿宋_GB2312"/>
                <w:b/>
                <w:bCs/>
                <w:kern w:val="0"/>
                <w:sz w:val="24"/>
              </w:rPr>
              <w:t>2</w:t>
            </w:r>
          </w:p>
        </w:tc>
        <w:tc>
          <w:tcPr>
            <w:tcW w:w="1065" w:type="dxa"/>
            <w:vAlign w:val="center"/>
          </w:tcPr>
          <w:p>
            <w:pPr>
              <w:autoSpaceDE w:val="0"/>
              <w:autoSpaceDN w:val="0"/>
              <w:adjustRightInd w:val="0"/>
              <w:jc w:val="center"/>
              <w:rPr>
                <w:rFonts w:eastAsia="仿宋_GB2312"/>
                <w:b/>
                <w:bCs/>
                <w:kern w:val="0"/>
                <w:sz w:val="24"/>
              </w:rPr>
            </w:pPr>
            <w:r>
              <w:rPr>
                <w:rFonts w:eastAsia="仿宋_GB2312"/>
                <w:b/>
                <w:bCs/>
                <w:kern w:val="0"/>
                <w:sz w:val="24"/>
              </w:rPr>
              <w:t>3</w:t>
            </w:r>
          </w:p>
        </w:tc>
        <w:tc>
          <w:tcPr>
            <w:tcW w:w="1065" w:type="dxa"/>
            <w:vAlign w:val="center"/>
          </w:tcPr>
          <w:p>
            <w:pPr>
              <w:autoSpaceDE w:val="0"/>
              <w:autoSpaceDN w:val="0"/>
              <w:adjustRightInd w:val="0"/>
              <w:jc w:val="center"/>
              <w:rPr>
                <w:rFonts w:eastAsia="仿宋_GB2312"/>
                <w:b/>
                <w:bCs/>
                <w:kern w:val="0"/>
                <w:sz w:val="24"/>
              </w:rPr>
            </w:pPr>
            <w:r>
              <w:rPr>
                <w:rFonts w:eastAsia="仿宋_GB2312"/>
                <w:b/>
                <w:bCs/>
                <w:kern w:val="0"/>
                <w:sz w:val="24"/>
              </w:rPr>
              <w:t>4</w:t>
            </w:r>
          </w:p>
        </w:tc>
        <w:tc>
          <w:tcPr>
            <w:tcW w:w="1065" w:type="dxa"/>
            <w:vAlign w:val="center"/>
          </w:tcPr>
          <w:p>
            <w:pPr>
              <w:autoSpaceDE w:val="0"/>
              <w:autoSpaceDN w:val="0"/>
              <w:adjustRightInd w:val="0"/>
              <w:jc w:val="center"/>
              <w:rPr>
                <w:rFonts w:eastAsia="仿宋_GB2312"/>
                <w:b/>
                <w:bCs/>
                <w:kern w:val="0"/>
                <w:sz w:val="24"/>
              </w:rPr>
            </w:pPr>
            <w:r>
              <w:rPr>
                <w:rFonts w:eastAsia="仿宋_GB2312"/>
                <w:b/>
                <w:bCs/>
                <w:kern w:val="0"/>
                <w:sz w:val="24"/>
              </w:rPr>
              <w:t>5</w:t>
            </w:r>
          </w:p>
        </w:tc>
        <w:tc>
          <w:tcPr>
            <w:tcW w:w="1066" w:type="dxa"/>
            <w:vAlign w:val="center"/>
          </w:tcPr>
          <w:p>
            <w:pPr>
              <w:autoSpaceDE w:val="0"/>
              <w:autoSpaceDN w:val="0"/>
              <w:adjustRightInd w:val="0"/>
              <w:jc w:val="center"/>
              <w:rPr>
                <w:rFonts w:eastAsia="仿宋_GB2312"/>
                <w:b/>
                <w:bCs/>
                <w:kern w:val="0"/>
                <w:sz w:val="24"/>
              </w:rPr>
            </w:pPr>
            <w:r>
              <w:rPr>
                <w:rFonts w:eastAsia="仿宋_GB2312"/>
                <w:b/>
                <w:bCs/>
                <w:kern w:val="0"/>
                <w:sz w:val="24"/>
              </w:rPr>
              <w:t>6</w:t>
            </w:r>
          </w:p>
        </w:tc>
        <w:tc>
          <w:tcPr>
            <w:tcW w:w="1066" w:type="dxa"/>
            <w:vAlign w:val="center"/>
          </w:tcPr>
          <w:p>
            <w:pPr>
              <w:autoSpaceDE w:val="0"/>
              <w:autoSpaceDN w:val="0"/>
              <w:adjustRightInd w:val="0"/>
              <w:jc w:val="center"/>
              <w:rPr>
                <w:rFonts w:eastAsia="仿宋_GB2312"/>
                <w:b/>
                <w:bCs/>
                <w:kern w:val="0"/>
                <w:sz w:val="24"/>
              </w:rPr>
            </w:pPr>
            <w:r>
              <w:rPr>
                <w:rFonts w:eastAsia="仿宋_GB2312"/>
                <w:b/>
                <w:bCs/>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tcPr>
          <w:p>
            <w:pPr>
              <w:autoSpaceDE w:val="0"/>
              <w:autoSpaceDN w:val="0"/>
              <w:adjustRightInd w:val="0"/>
              <w:jc w:val="center"/>
              <w:rPr>
                <w:rFonts w:eastAsia="仿宋_GB2312"/>
                <w:kern w:val="0"/>
                <w:sz w:val="24"/>
              </w:rPr>
            </w:pPr>
            <w:r>
              <w:rPr>
                <w:rFonts w:eastAsia="仿宋_GB2312"/>
                <w:kern w:val="0"/>
                <w:sz w:val="24"/>
              </w:rPr>
              <w:t>1</w:t>
            </w:r>
          </w:p>
        </w:tc>
        <w:tc>
          <w:tcPr>
            <w:tcW w:w="1080" w:type="dxa"/>
          </w:tcPr>
          <w:p>
            <w:pPr>
              <w:autoSpaceDE w:val="0"/>
              <w:autoSpaceDN w:val="0"/>
              <w:adjustRightInd w:val="0"/>
              <w:jc w:val="center"/>
              <w:rPr>
                <w:rFonts w:eastAsia="仿宋_GB2312"/>
                <w:kern w:val="0"/>
                <w:sz w:val="24"/>
              </w:rPr>
            </w:pPr>
            <w:r>
              <w:rPr>
                <w:rFonts w:eastAsia="仿宋_GB2312"/>
                <w:kern w:val="0"/>
                <w:sz w:val="24"/>
              </w:rPr>
              <w:t>100%</w:t>
            </w:r>
          </w:p>
        </w:tc>
        <w:tc>
          <w:tcPr>
            <w:tcW w:w="927" w:type="dxa"/>
          </w:tcPr>
          <w:p>
            <w:pPr>
              <w:autoSpaceDE w:val="0"/>
              <w:autoSpaceDN w:val="0"/>
              <w:adjustRightInd w:val="0"/>
              <w:jc w:val="center"/>
              <w:rPr>
                <w:rFonts w:eastAsia="仿宋_GB2312"/>
                <w:kern w:val="0"/>
                <w:sz w:val="24"/>
              </w:rPr>
            </w:pPr>
          </w:p>
        </w:tc>
        <w:tc>
          <w:tcPr>
            <w:tcW w:w="1065" w:type="dxa"/>
          </w:tcPr>
          <w:p>
            <w:pPr>
              <w:autoSpaceDE w:val="0"/>
              <w:autoSpaceDN w:val="0"/>
              <w:adjustRightInd w:val="0"/>
              <w:jc w:val="center"/>
              <w:rPr>
                <w:rFonts w:eastAsia="仿宋_GB2312"/>
                <w:kern w:val="0"/>
                <w:sz w:val="24"/>
              </w:rPr>
            </w:pPr>
          </w:p>
        </w:tc>
        <w:tc>
          <w:tcPr>
            <w:tcW w:w="1065" w:type="dxa"/>
          </w:tcPr>
          <w:p>
            <w:pPr>
              <w:autoSpaceDE w:val="0"/>
              <w:autoSpaceDN w:val="0"/>
              <w:adjustRightInd w:val="0"/>
              <w:jc w:val="center"/>
              <w:rPr>
                <w:rFonts w:eastAsia="仿宋_GB2312"/>
                <w:kern w:val="0"/>
                <w:sz w:val="24"/>
              </w:rPr>
            </w:pPr>
          </w:p>
        </w:tc>
        <w:tc>
          <w:tcPr>
            <w:tcW w:w="1065" w:type="dxa"/>
          </w:tcPr>
          <w:p>
            <w:pPr>
              <w:autoSpaceDE w:val="0"/>
              <w:autoSpaceDN w:val="0"/>
              <w:adjustRightInd w:val="0"/>
              <w:jc w:val="center"/>
              <w:rPr>
                <w:rFonts w:eastAsia="仿宋_GB2312"/>
                <w:kern w:val="0"/>
                <w:sz w:val="24"/>
              </w:rPr>
            </w:pPr>
          </w:p>
        </w:tc>
        <w:tc>
          <w:tcPr>
            <w:tcW w:w="1066" w:type="dxa"/>
          </w:tcPr>
          <w:p>
            <w:pPr>
              <w:autoSpaceDE w:val="0"/>
              <w:autoSpaceDN w:val="0"/>
              <w:adjustRightInd w:val="0"/>
              <w:jc w:val="center"/>
              <w:rPr>
                <w:rFonts w:eastAsia="仿宋_GB2312"/>
                <w:kern w:val="0"/>
                <w:sz w:val="24"/>
              </w:rPr>
            </w:pPr>
          </w:p>
        </w:tc>
        <w:tc>
          <w:tcPr>
            <w:tcW w:w="1066" w:type="dxa"/>
          </w:tcPr>
          <w:p>
            <w:pPr>
              <w:autoSpaceDE w:val="0"/>
              <w:autoSpaceDN w:val="0"/>
              <w:adjustRightInd w:val="0"/>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tcPr>
          <w:p>
            <w:pPr>
              <w:autoSpaceDE w:val="0"/>
              <w:autoSpaceDN w:val="0"/>
              <w:adjustRightInd w:val="0"/>
              <w:jc w:val="center"/>
              <w:rPr>
                <w:rFonts w:eastAsia="仿宋_GB2312"/>
                <w:kern w:val="0"/>
                <w:sz w:val="24"/>
              </w:rPr>
            </w:pPr>
            <w:r>
              <w:rPr>
                <w:rFonts w:eastAsia="仿宋_GB2312"/>
                <w:kern w:val="0"/>
                <w:sz w:val="24"/>
              </w:rPr>
              <w:t>2</w:t>
            </w:r>
          </w:p>
        </w:tc>
        <w:tc>
          <w:tcPr>
            <w:tcW w:w="1080" w:type="dxa"/>
          </w:tcPr>
          <w:p>
            <w:pPr>
              <w:autoSpaceDE w:val="0"/>
              <w:autoSpaceDN w:val="0"/>
              <w:adjustRightInd w:val="0"/>
              <w:jc w:val="center"/>
              <w:rPr>
                <w:rFonts w:eastAsia="仿宋_GB2312"/>
                <w:kern w:val="0"/>
                <w:sz w:val="24"/>
              </w:rPr>
            </w:pPr>
            <w:r>
              <w:rPr>
                <w:rFonts w:eastAsia="仿宋_GB2312"/>
                <w:kern w:val="0"/>
                <w:sz w:val="24"/>
              </w:rPr>
              <w:t>70%</w:t>
            </w:r>
          </w:p>
        </w:tc>
        <w:tc>
          <w:tcPr>
            <w:tcW w:w="927" w:type="dxa"/>
          </w:tcPr>
          <w:p>
            <w:pPr>
              <w:autoSpaceDE w:val="0"/>
              <w:autoSpaceDN w:val="0"/>
              <w:adjustRightInd w:val="0"/>
              <w:jc w:val="center"/>
              <w:rPr>
                <w:rFonts w:eastAsia="仿宋_GB2312"/>
                <w:kern w:val="0"/>
                <w:sz w:val="24"/>
              </w:rPr>
            </w:pPr>
            <w:r>
              <w:rPr>
                <w:rFonts w:eastAsia="仿宋_GB2312"/>
                <w:kern w:val="0"/>
                <w:sz w:val="24"/>
              </w:rPr>
              <w:t>30%</w:t>
            </w:r>
          </w:p>
        </w:tc>
        <w:tc>
          <w:tcPr>
            <w:tcW w:w="1065" w:type="dxa"/>
          </w:tcPr>
          <w:p>
            <w:pPr>
              <w:autoSpaceDE w:val="0"/>
              <w:autoSpaceDN w:val="0"/>
              <w:adjustRightInd w:val="0"/>
              <w:jc w:val="center"/>
              <w:rPr>
                <w:rFonts w:eastAsia="仿宋_GB2312"/>
                <w:kern w:val="0"/>
                <w:sz w:val="24"/>
              </w:rPr>
            </w:pPr>
          </w:p>
        </w:tc>
        <w:tc>
          <w:tcPr>
            <w:tcW w:w="1065" w:type="dxa"/>
          </w:tcPr>
          <w:p>
            <w:pPr>
              <w:autoSpaceDE w:val="0"/>
              <w:autoSpaceDN w:val="0"/>
              <w:adjustRightInd w:val="0"/>
              <w:jc w:val="center"/>
              <w:rPr>
                <w:rFonts w:eastAsia="仿宋_GB2312"/>
                <w:kern w:val="0"/>
                <w:sz w:val="24"/>
              </w:rPr>
            </w:pPr>
          </w:p>
        </w:tc>
        <w:tc>
          <w:tcPr>
            <w:tcW w:w="1065" w:type="dxa"/>
          </w:tcPr>
          <w:p>
            <w:pPr>
              <w:autoSpaceDE w:val="0"/>
              <w:autoSpaceDN w:val="0"/>
              <w:adjustRightInd w:val="0"/>
              <w:jc w:val="center"/>
              <w:rPr>
                <w:rFonts w:eastAsia="仿宋_GB2312"/>
                <w:kern w:val="0"/>
                <w:sz w:val="24"/>
              </w:rPr>
            </w:pPr>
          </w:p>
        </w:tc>
        <w:tc>
          <w:tcPr>
            <w:tcW w:w="1066" w:type="dxa"/>
          </w:tcPr>
          <w:p>
            <w:pPr>
              <w:autoSpaceDE w:val="0"/>
              <w:autoSpaceDN w:val="0"/>
              <w:adjustRightInd w:val="0"/>
              <w:jc w:val="center"/>
              <w:rPr>
                <w:rFonts w:eastAsia="仿宋_GB2312"/>
                <w:kern w:val="0"/>
                <w:sz w:val="24"/>
              </w:rPr>
            </w:pPr>
          </w:p>
        </w:tc>
        <w:tc>
          <w:tcPr>
            <w:tcW w:w="1066" w:type="dxa"/>
          </w:tcPr>
          <w:p>
            <w:pPr>
              <w:autoSpaceDE w:val="0"/>
              <w:autoSpaceDN w:val="0"/>
              <w:adjustRightInd w:val="0"/>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tcPr>
          <w:p>
            <w:pPr>
              <w:autoSpaceDE w:val="0"/>
              <w:autoSpaceDN w:val="0"/>
              <w:adjustRightInd w:val="0"/>
              <w:jc w:val="center"/>
              <w:rPr>
                <w:rFonts w:eastAsia="仿宋_GB2312"/>
                <w:kern w:val="0"/>
                <w:sz w:val="24"/>
              </w:rPr>
            </w:pPr>
            <w:r>
              <w:rPr>
                <w:rFonts w:eastAsia="仿宋_GB2312"/>
                <w:kern w:val="0"/>
                <w:sz w:val="24"/>
              </w:rPr>
              <w:t>3</w:t>
            </w:r>
          </w:p>
        </w:tc>
        <w:tc>
          <w:tcPr>
            <w:tcW w:w="1080" w:type="dxa"/>
          </w:tcPr>
          <w:p>
            <w:pPr>
              <w:autoSpaceDE w:val="0"/>
              <w:autoSpaceDN w:val="0"/>
              <w:adjustRightInd w:val="0"/>
              <w:jc w:val="center"/>
              <w:rPr>
                <w:rFonts w:eastAsia="仿宋_GB2312"/>
                <w:kern w:val="0"/>
                <w:sz w:val="24"/>
              </w:rPr>
            </w:pPr>
            <w:r>
              <w:rPr>
                <w:rFonts w:eastAsia="仿宋_GB2312"/>
                <w:kern w:val="0"/>
                <w:sz w:val="24"/>
              </w:rPr>
              <w:t>60%</w:t>
            </w:r>
          </w:p>
        </w:tc>
        <w:tc>
          <w:tcPr>
            <w:tcW w:w="927" w:type="dxa"/>
          </w:tcPr>
          <w:p>
            <w:pPr>
              <w:autoSpaceDE w:val="0"/>
              <w:autoSpaceDN w:val="0"/>
              <w:adjustRightInd w:val="0"/>
              <w:jc w:val="center"/>
              <w:rPr>
                <w:rFonts w:eastAsia="仿宋_GB2312"/>
                <w:kern w:val="0"/>
                <w:sz w:val="24"/>
              </w:rPr>
            </w:pPr>
            <w:r>
              <w:rPr>
                <w:rFonts w:eastAsia="仿宋_GB2312"/>
                <w:kern w:val="0"/>
                <w:sz w:val="24"/>
              </w:rPr>
              <w:t>25%</w:t>
            </w:r>
          </w:p>
        </w:tc>
        <w:tc>
          <w:tcPr>
            <w:tcW w:w="1065" w:type="dxa"/>
          </w:tcPr>
          <w:p>
            <w:pPr>
              <w:autoSpaceDE w:val="0"/>
              <w:autoSpaceDN w:val="0"/>
              <w:adjustRightInd w:val="0"/>
              <w:jc w:val="center"/>
              <w:rPr>
                <w:rFonts w:eastAsia="仿宋_GB2312"/>
                <w:kern w:val="0"/>
                <w:sz w:val="24"/>
              </w:rPr>
            </w:pPr>
            <w:r>
              <w:rPr>
                <w:rFonts w:eastAsia="仿宋_GB2312"/>
                <w:kern w:val="0"/>
                <w:sz w:val="24"/>
              </w:rPr>
              <w:t>15%</w:t>
            </w:r>
          </w:p>
        </w:tc>
        <w:tc>
          <w:tcPr>
            <w:tcW w:w="1065" w:type="dxa"/>
          </w:tcPr>
          <w:p>
            <w:pPr>
              <w:autoSpaceDE w:val="0"/>
              <w:autoSpaceDN w:val="0"/>
              <w:adjustRightInd w:val="0"/>
              <w:jc w:val="center"/>
              <w:rPr>
                <w:rFonts w:eastAsia="仿宋_GB2312"/>
                <w:kern w:val="0"/>
                <w:sz w:val="24"/>
              </w:rPr>
            </w:pPr>
          </w:p>
        </w:tc>
        <w:tc>
          <w:tcPr>
            <w:tcW w:w="1065" w:type="dxa"/>
          </w:tcPr>
          <w:p>
            <w:pPr>
              <w:autoSpaceDE w:val="0"/>
              <w:autoSpaceDN w:val="0"/>
              <w:adjustRightInd w:val="0"/>
              <w:jc w:val="center"/>
              <w:rPr>
                <w:rFonts w:eastAsia="仿宋_GB2312"/>
                <w:kern w:val="0"/>
                <w:sz w:val="24"/>
              </w:rPr>
            </w:pPr>
          </w:p>
        </w:tc>
        <w:tc>
          <w:tcPr>
            <w:tcW w:w="1066" w:type="dxa"/>
          </w:tcPr>
          <w:p>
            <w:pPr>
              <w:autoSpaceDE w:val="0"/>
              <w:autoSpaceDN w:val="0"/>
              <w:adjustRightInd w:val="0"/>
              <w:jc w:val="center"/>
              <w:rPr>
                <w:rFonts w:eastAsia="仿宋_GB2312"/>
                <w:kern w:val="0"/>
                <w:sz w:val="24"/>
              </w:rPr>
            </w:pPr>
          </w:p>
        </w:tc>
        <w:tc>
          <w:tcPr>
            <w:tcW w:w="1066" w:type="dxa"/>
          </w:tcPr>
          <w:p>
            <w:pPr>
              <w:autoSpaceDE w:val="0"/>
              <w:autoSpaceDN w:val="0"/>
              <w:adjustRightInd w:val="0"/>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tcPr>
          <w:p>
            <w:pPr>
              <w:autoSpaceDE w:val="0"/>
              <w:autoSpaceDN w:val="0"/>
              <w:adjustRightInd w:val="0"/>
              <w:jc w:val="center"/>
              <w:rPr>
                <w:rFonts w:eastAsia="仿宋_GB2312"/>
                <w:kern w:val="0"/>
                <w:sz w:val="24"/>
              </w:rPr>
            </w:pPr>
            <w:r>
              <w:rPr>
                <w:rFonts w:eastAsia="仿宋_GB2312"/>
                <w:kern w:val="0"/>
                <w:sz w:val="24"/>
              </w:rPr>
              <w:t>4</w:t>
            </w:r>
          </w:p>
        </w:tc>
        <w:tc>
          <w:tcPr>
            <w:tcW w:w="1080" w:type="dxa"/>
          </w:tcPr>
          <w:p>
            <w:pPr>
              <w:autoSpaceDE w:val="0"/>
              <w:autoSpaceDN w:val="0"/>
              <w:adjustRightInd w:val="0"/>
              <w:jc w:val="center"/>
              <w:rPr>
                <w:rFonts w:eastAsia="仿宋_GB2312"/>
                <w:kern w:val="0"/>
                <w:sz w:val="24"/>
              </w:rPr>
            </w:pPr>
            <w:r>
              <w:rPr>
                <w:rFonts w:eastAsia="仿宋_GB2312"/>
                <w:kern w:val="0"/>
                <w:sz w:val="24"/>
              </w:rPr>
              <w:t>50%</w:t>
            </w:r>
          </w:p>
        </w:tc>
        <w:tc>
          <w:tcPr>
            <w:tcW w:w="927" w:type="dxa"/>
          </w:tcPr>
          <w:p>
            <w:pPr>
              <w:autoSpaceDE w:val="0"/>
              <w:autoSpaceDN w:val="0"/>
              <w:adjustRightInd w:val="0"/>
              <w:jc w:val="center"/>
              <w:rPr>
                <w:rFonts w:eastAsia="仿宋_GB2312"/>
                <w:kern w:val="0"/>
                <w:sz w:val="24"/>
              </w:rPr>
            </w:pPr>
            <w:r>
              <w:rPr>
                <w:rFonts w:eastAsia="仿宋_GB2312"/>
                <w:kern w:val="0"/>
                <w:sz w:val="24"/>
              </w:rPr>
              <w:t>25%</w:t>
            </w:r>
          </w:p>
        </w:tc>
        <w:tc>
          <w:tcPr>
            <w:tcW w:w="1065" w:type="dxa"/>
          </w:tcPr>
          <w:p>
            <w:pPr>
              <w:autoSpaceDE w:val="0"/>
              <w:autoSpaceDN w:val="0"/>
              <w:adjustRightInd w:val="0"/>
              <w:jc w:val="center"/>
              <w:rPr>
                <w:rFonts w:eastAsia="仿宋_GB2312"/>
                <w:kern w:val="0"/>
                <w:sz w:val="24"/>
              </w:rPr>
            </w:pPr>
            <w:r>
              <w:rPr>
                <w:rFonts w:eastAsia="仿宋_GB2312"/>
                <w:kern w:val="0"/>
                <w:sz w:val="24"/>
              </w:rPr>
              <w:t>15%</w:t>
            </w:r>
          </w:p>
        </w:tc>
        <w:tc>
          <w:tcPr>
            <w:tcW w:w="1065" w:type="dxa"/>
          </w:tcPr>
          <w:p>
            <w:pPr>
              <w:autoSpaceDE w:val="0"/>
              <w:autoSpaceDN w:val="0"/>
              <w:adjustRightInd w:val="0"/>
              <w:jc w:val="center"/>
              <w:rPr>
                <w:rFonts w:eastAsia="仿宋_GB2312"/>
                <w:kern w:val="0"/>
                <w:sz w:val="24"/>
              </w:rPr>
            </w:pPr>
            <w:r>
              <w:rPr>
                <w:rFonts w:eastAsia="仿宋_GB2312"/>
                <w:kern w:val="0"/>
                <w:sz w:val="24"/>
              </w:rPr>
              <w:t>10%</w:t>
            </w:r>
          </w:p>
        </w:tc>
        <w:tc>
          <w:tcPr>
            <w:tcW w:w="1065" w:type="dxa"/>
          </w:tcPr>
          <w:p>
            <w:pPr>
              <w:autoSpaceDE w:val="0"/>
              <w:autoSpaceDN w:val="0"/>
              <w:adjustRightInd w:val="0"/>
              <w:jc w:val="center"/>
              <w:rPr>
                <w:rFonts w:eastAsia="仿宋_GB2312"/>
                <w:kern w:val="0"/>
                <w:sz w:val="24"/>
              </w:rPr>
            </w:pPr>
          </w:p>
        </w:tc>
        <w:tc>
          <w:tcPr>
            <w:tcW w:w="1066" w:type="dxa"/>
          </w:tcPr>
          <w:p>
            <w:pPr>
              <w:autoSpaceDE w:val="0"/>
              <w:autoSpaceDN w:val="0"/>
              <w:adjustRightInd w:val="0"/>
              <w:jc w:val="center"/>
              <w:rPr>
                <w:rFonts w:eastAsia="仿宋_GB2312"/>
                <w:kern w:val="0"/>
                <w:sz w:val="24"/>
              </w:rPr>
            </w:pPr>
          </w:p>
        </w:tc>
        <w:tc>
          <w:tcPr>
            <w:tcW w:w="1066" w:type="dxa"/>
          </w:tcPr>
          <w:p>
            <w:pPr>
              <w:autoSpaceDE w:val="0"/>
              <w:autoSpaceDN w:val="0"/>
              <w:adjustRightInd w:val="0"/>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tcPr>
          <w:p>
            <w:pPr>
              <w:autoSpaceDE w:val="0"/>
              <w:autoSpaceDN w:val="0"/>
              <w:adjustRightInd w:val="0"/>
              <w:jc w:val="center"/>
              <w:rPr>
                <w:rFonts w:eastAsia="仿宋_GB2312"/>
                <w:kern w:val="0"/>
                <w:sz w:val="24"/>
              </w:rPr>
            </w:pPr>
            <w:r>
              <w:rPr>
                <w:rFonts w:eastAsia="仿宋_GB2312"/>
                <w:kern w:val="0"/>
                <w:sz w:val="24"/>
              </w:rPr>
              <w:t>5</w:t>
            </w:r>
          </w:p>
        </w:tc>
        <w:tc>
          <w:tcPr>
            <w:tcW w:w="1080" w:type="dxa"/>
          </w:tcPr>
          <w:p>
            <w:pPr>
              <w:autoSpaceDE w:val="0"/>
              <w:autoSpaceDN w:val="0"/>
              <w:adjustRightInd w:val="0"/>
              <w:jc w:val="center"/>
              <w:rPr>
                <w:rFonts w:eastAsia="仿宋_GB2312"/>
                <w:kern w:val="0"/>
                <w:sz w:val="24"/>
              </w:rPr>
            </w:pPr>
            <w:r>
              <w:rPr>
                <w:rFonts w:eastAsia="仿宋_GB2312"/>
                <w:kern w:val="0"/>
                <w:sz w:val="24"/>
              </w:rPr>
              <w:t>50%</w:t>
            </w:r>
          </w:p>
        </w:tc>
        <w:tc>
          <w:tcPr>
            <w:tcW w:w="927" w:type="dxa"/>
          </w:tcPr>
          <w:p>
            <w:pPr>
              <w:autoSpaceDE w:val="0"/>
              <w:autoSpaceDN w:val="0"/>
              <w:adjustRightInd w:val="0"/>
              <w:jc w:val="center"/>
              <w:rPr>
                <w:rFonts w:eastAsia="仿宋_GB2312"/>
                <w:kern w:val="0"/>
                <w:sz w:val="24"/>
              </w:rPr>
            </w:pPr>
            <w:r>
              <w:rPr>
                <w:rFonts w:eastAsia="仿宋_GB2312"/>
                <w:kern w:val="0"/>
                <w:sz w:val="24"/>
              </w:rPr>
              <w:t>20%</w:t>
            </w:r>
          </w:p>
        </w:tc>
        <w:tc>
          <w:tcPr>
            <w:tcW w:w="1065" w:type="dxa"/>
          </w:tcPr>
          <w:p>
            <w:pPr>
              <w:autoSpaceDE w:val="0"/>
              <w:autoSpaceDN w:val="0"/>
              <w:adjustRightInd w:val="0"/>
              <w:jc w:val="center"/>
              <w:rPr>
                <w:rFonts w:eastAsia="仿宋_GB2312"/>
                <w:kern w:val="0"/>
                <w:sz w:val="24"/>
              </w:rPr>
            </w:pPr>
            <w:r>
              <w:rPr>
                <w:rFonts w:eastAsia="仿宋_GB2312"/>
                <w:kern w:val="0"/>
                <w:sz w:val="24"/>
              </w:rPr>
              <w:t>15%</w:t>
            </w:r>
          </w:p>
        </w:tc>
        <w:tc>
          <w:tcPr>
            <w:tcW w:w="1065" w:type="dxa"/>
          </w:tcPr>
          <w:p>
            <w:pPr>
              <w:autoSpaceDE w:val="0"/>
              <w:autoSpaceDN w:val="0"/>
              <w:adjustRightInd w:val="0"/>
              <w:jc w:val="center"/>
              <w:rPr>
                <w:rFonts w:eastAsia="仿宋_GB2312"/>
                <w:kern w:val="0"/>
                <w:sz w:val="24"/>
              </w:rPr>
            </w:pPr>
            <w:r>
              <w:rPr>
                <w:rFonts w:eastAsia="仿宋_GB2312"/>
                <w:kern w:val="0"/>
                <w:sz w:val="24"/>
              </w:rPr>
              <w:t>10%</w:t>
            </w:r>
          </w:p>
        </w:tc>
        <w:tc>
          <w:tcPr>
            <w:tcW w:w="1065" w:type="dxa"/>
          </w:tcPr>
          <w:p>
            <w:pPr>
              <w:autoSpaceDE w:val="0"/>
              <w:autoSpaceDN w:val="0"/>
              <w:adjustRightInd w:val="0"/>
              <w:jc w:val="center"/>
              <w:rPr>
                <w:rFonts w:eastAsia="仿宋_GB2312"/>
                <w:kern w:val="0"/>
                <w:sz w:val="24"/>
              </w:rPr>
            </w:pPr>
            <w:r>
              <w:rPr>
                <w:rFonts w:eastAsia="仿宋_GB2312"/>
                <w:kern w:val="0"/>
                <w:sz w:val="24"/>
              </w:rPr>
              <w:t>5%</w:t>
            </w:r>
          </w:p>
        </w:tc>
        <w:tc>
          <w:tcPr>
            <w:tcW w:w="1066" w:type="dxa"/>
          </w:tcPr>
          <w:p>
            <w:pPr>
              <w:autoSpaceDE w:val="0"/>
              <w:autoSpaceDN w:val="0"/>
              <w:adjustRightInd w:val="0"/>
              <w:jc w:val="center"/>
              <w:rPr>
                <w:rFonts w:eastAsia="仿宋_GB2312"/>
                <w:kern w:val="0"/>
                <w:sz w:val="24"/>
              </w:rPr>
            </w:pPr>
          </w:p>
        </w:tc>
        <w:tc>
          <w:tcPr>
            <w:tcW w:w="1066" w:type="dxa"/>
          </w:tcPr>
          <w:p>
            <w:pPr>
              <w:autoSpaceDE w:val="0"/>
              <w:autoSpaceDN w:val="0"/>
              <w:adjustRightInd w:val="0"/>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tcPr>
          <w:p>
            <w:pPr>
              <w:autoSpaceDE w:val="0"/>
              <w:autoSpaceDN w:val="0"/>
              <w:adjustRightInd w:val="0"/>
              <w:jc w:val="center"/>
              <w:rPr>
                <w:rFonts w:eastAsia="仿宋_GB2312"/>
                <w:kern w:val="0"/>
                <w:sz w:val="24"/>
              </w:rPr>
            </w:pPr>
            <w:r>
              <w:rPr>
                <w:rFonts w:eastAsia="仿宋_GB2312"/>
                <w:kern w:val="0"/>
                <w:sz w:val="24"/>
              </w:rPr>
              <w:t>6</w:t>
            </w:r>
          </w:p>
        </w:tc>
        <w:tc>
          <w:tcPr>
            <w:tcW w:w="1080" w:type="dxa"/>
          </w:tcPr>
          <w:p>
            <w:pPr>
              <w:autoSpaceDE w:val="0"/>
              <w:autoSpaceDN w:val="0"/>
              <w:adjustRightInd w:val="0"/>
              <w:jc w:val="center"/>
              <w:rPr>
                <w:rFonts w:eastAsia="仿宋_GB2312"/>
                <w:kern w:val="0"/>
                <w:sz w:val="24"/>
              </w:rPr>
            </w:pPr>
            <w:r>
              <w:rPr>
                <w:rFonts w:eastAsia="仿宋_GB2312"/>
                <w:kern w:val="0"/>
                <w:sz w:val="24"/>
              </w:rPr>
              <w:t>50%</w:t>
            </w:r>
          </w:p>
        </w:tc>
        <w:tc>
          <w:tcPr>
            <w:tcW w:w="927" w:type="dxa"/>
          </w:tcPr>
          <w:p>
            <w:pPr>
              <w:autoSpaceDE w:val="0"/>
              <w:autoSpaceDN w:val="0"/>
              <w:adjustRightInd w:val="0"/>
              <w:jc w:val="center"/>
              <w:rPr>
                <w:rFonts w:eastAsia="仿宋_GB2312"/>
                <w:kern w:val="0"/>
                <w:sz w:val="24"/>
              </w:rPr>
            </w:pPr>
            <w:r>
              <w:rPr>
                <w:rFonts w:eastAsia="仿宋_GB2312"/>
                <w:kern w:val="0"/>
                <w:sz w:val="24"/>
              </w:rPr>
              <w:t>20%</w:t>
            </w:r>
          </w:p>
        </w:tc>
        <w:tc>
          <w:tcPr>
            <w:tcW w:w="1065" w:type="dxa"/>
          </w:tcPr>
          <w:p>
            <w:pPr>
              <w:autoSpaceDE w:val="0"/>
              <w:autoSpaceDN w:val="0"/>
              <w:adjustRightInd w:val="0"/>
              <w:jc w:val="center"/>
              <w:rPr>
                <w:rFonts w:eastAsia="仿宋_GB2312"/>
                <w:kern w:val="0"/>
                <w:sz w:val="24"/>
              </w:rPr>
            </w:pPr>
            <w:r>
              <w:rPr>
                <w:rFonts w:eastAsia="仿宋_GB2312"/>
                <w:kern w:val="0"/>
                <w:sz w:val="24"/>
              </w:rPr>
              <w:t>10%</w:t>
            </w:r>
          </w:p>
        </w:tc>
        <w:tc>
          <w:tcPr>
            <w:tcW w:w="1065" w:type="dxa"/>
          </w:tcPr>
          <w:p>
            <w:pPr>
              <w:autoSpaceDE w:val="0"/>
              <w:autoSpaceDN w:val="0"/>
              <w:adjustRightInd w:val="0"/>
              <w:jc w:val="center"/>
              <w:rPr>
                <w:rFonts w:eastAsia="仿宋_GB2312"/>
                <w:kern w:val="0"/>
                <w:sz w:val="24"/>
              </w:rPr>
            </w:pPr>
            <w:r>
              <w:rPr>
                <w:rFonts w:eastAsia="仿宋_GB2312"/>
                <w:kern w:val="0"/>
                <w:sz w:val="24"/>
              </w:rPr>
              <w:t>10%</w:t>
            </w:r>
          </w:p>
        </w:tc>
        <w:tc>
          <w:tcPr>
            <w:tcW w:w="1065" w:type="dxa"/>
          </w:tcPr>
          <w:p>
            <w:pPr>
              <w:autoSpaceDE w:val="0"/>
              <w:autoSpaceDN w:val="0"/>
              <w:adjustRightInd w:val="0"/>
              <w:jc w:val="center"/>
              <w:rPr>
                <w:rFonts w:eastAsia="仿宋_GB2312"/>
                <w:kern w:val="0"/>
                <w:sz w:val="24"/>
              </w:rPr>
            </w:pPr>
            <w:r>
              <w:rPr>
                <w:rFonts w:eastAsia="仿宋_GB2312"/>
                <w:kern w:val="0"/>
                <w:sz w:val="24"/>
              </w:rPr>
              <w:t>5%</w:t>
            </w:r>
          </w:p>
        </w:tc>
        <w:tc>
          <w:tcPr>
            <w:tcW w:w="1066" w:type="dxa"/>
          </w:tcPr>
          <w:p>
            <w:pPr>
              <w:autoSpaceDE w:val="0"/>
              <w:autoSpaceDN w:val="0"/>
              <w:adjustRightInd w:val="0"/>
              <w:jc w:val="center"/>
              <w:rPr>
                <w:rFonts w:eastAsia="仿宋_GB2312"/>
                <w:kern w:val="0"/>
                <w:sz w:val="24"/>
              </w:rPr>
            </w:pPr>
            <w:r>
              <w:rPr>
                <w:rFonts w:eastAsia="仿宋_GB2312"/>
                <w:kern w:val="0"/>
                <w:sz w:val="24"/>
              </w:rPr>
              <w:t>5%</w:t>
            </w:r>
          </w:p>
        </w:tc>
        <w:tc>
          <w:tcPr>
            <w:tcW w:w="1066" w:type="dxa"/>
          </w:tcPr>
          <w:p>
            <w:pPr>
              <w:autoSpaceDE w:val="0"/>
              <w:autoSpaceDN w:val="0"/>
              <w:adjustRightInd w:val="0"/>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tcPr>
          <w:p>
            <w:pPr>
              <w:autoSpaceDE w:val="0"/>
              <w:autoSpaceDN w:val="0"/>
              <w:adjustRightInd w:val="0"/>
              <w:jc w:val="center"/>
              <w:rPr>
                <w:rFonts w:eastAsia="仿宋_GB2312"/>
                <w:kern w:val="0"/>
                <w:sz w:val="24"/>
              </w:rPr>
            </w:pPr>
            <w:r>
              <w:rPr>
                <w:rFonts w:eastAsia="仿宋_GB2312"/>
                <w:kern w:val="0"/>
                <w:sz w:val="24"/>
              </w:rPr>
              <w:t>7</w:t>
            </w:r>
          </w:p>
        </w:tc>
        <w:tc>
          <w:tcPr>
            <w:tcW w:w="1080" w:type="dxa"/>
          </w:tcPr>
          <w:p>
            <w:pPr>
              <w:autoSpaceDE w:val="0"/>
              <w:autoSpaceDN w:val="0"/>
              <w:adjustRightInd w:val="0"/>
              <w:jc w:val="center"/>
              <w:rPr>
                <w:rFonts w:eastAsia="仿宋_GB2312"/>
                <w:kern w:val="0"/>
                <w:sz w:val="24"/>
              </w:rPr>
            </w:pPr>
            <w:r>
              <w:rPr>
                <w:rFonts w:eastAsia="仿宋_GB2312"/>
                <w:kern w:val="0"/>
                <w:sz w:val="24"/>
              </w:rPr>
              <w:t>50%</w:t>
            </w:r>
          </w:p>
        </w:tc>
        <w:tc>
          <w:tcPr>
            <w:tcW w:w="927" w:type="dxa"/>
          </w:tcPr>
          <w:p>
            <w:pPr>
              <w:autoSpaceDE w:val="0"/>
              <w:autoSpaceDN w:val="0"/>
              <w:adjustRightInd w:val="0"/>
              <w:jc w:val="center"/>
              <w:rPr>
                <w:rFonts w:eastAsia="仿宋_GB2312"/>
                <w:kern w:val="0"/>
                <w:sz w:val="24"/>
              </w:rPr>
            </w:pPr>
            <w:r>
              <w:rPr>
                <w:rFonts w:eastAsia="仿宋_GB2312"/>
                <w:kern w:val="0"/>
                <w:sz w:val="24"/>
              </w:rPr>
              <w:t>15%</w:t>
            </w:r>
          </w:p>
        </w:tc>
        <w:tc>
          <w:tcPr>
            <w:tcW w:w="1065" w:type="dxa"/>
          </w:tcPr>
          <w:p>
            <w:pPr>
              <w:autoSpaceDE w:val="0"/>
              <w:autoSpaceDN w:val="0"/>
              <w:adjustRightInd w:val="0"/>
              <w:jc w:val="center"/>
              <w:rPr>
                <w:rFonts w:eastAsia="仿宋_GB2312"/>
                <w:kern w:val="0"/>
                <w:sz w:val="24"/>
              </w:rPr>
            </w:pPr>
            <w:r>
              <w:rPr>
                <w:rFonts w:eastAsia="仿宋_GB2312"/>
                <w:kern w:val="0"/>
                <w:sz w:val="24"/>
              </w:rPr>
              <w:t>10%</w:t>
            </w:r>
          </w:p>
        </w:tc>
        <w:tc>
          <w:tcPr>
            <w:tcW w:w="1065" w:type="dxa"/>
          </w:tcPr>
          <w:p>
            <w:pPr>
              <w:autoSpaceDE w:val="0"/>
              <w:autoSpaceDN w:val="0"/>
              <w:adjustRightInd w:val="0"/>
              <w:jc w:val="center"/>
              <w:rPr>
                <w:rFonts w:eastAsia="仿宋_GB2312"/>
                <w:kern w:val="0"/>
                <w:sz w:val="24"/>
              </w:rPr>
            </w:pPr>
            <w:r>
              <w:rPr>
                <w:rFonts w:eastAsia="仿宋_GB2312"/>
                <w:kern w:val="0"/>
                <w:sz w:val="24"/>
              </w:rPr>
              <w:t>10%</w:t>
            </w:r>
          </w:p>
        </w:tc>
        <w:tc>
          <w:tcPr>
            <w:tcW w:w="1065" w:type="dxa"/>
          </w:tcPr>
          <w:p>
            <w:pPr>
              <w:autoSpaceDE w:val="0"/>
              <w:autoSpaceDN w:val="0"/>
              <w:adjustRightInd w:val="0"/>
              <w:jc w:val="center"/>
              <w:rPr>
                <w:rFonts w:eastAsia="仿宋_GB2312"/>
                <w:kern w:val="0"/>
                <w:sz w:val="24"/>
              </w:rPr>
            </w:pPr>
            <w:r>
              <w:rPr>
                <w:rFonts w:eastAsia="仿宋_GB2312"/>
                <w:kern w:val="0"/>
                <w:sz w:val="24"/>
              </w:rPr>
              <w:t>5%</w:t>
            </w:r>
          </w:p>
        </w:tc>
        <w:tc>
          <w:tcPr>
            <w:tcW w:w="1066" w:type="dxa"/>
          </w:tcPr>
          <w:p>
            <w:pPr>
              <w:autoSpaceDE w:val="0"/>
              <w:autoSpaceDN w:val="0"/>
              <w:adjustRightInd w:val="0"/>
              <w:jc w:val="center"/>
              <w:rPr>
                <w:rFonts w:eastAsia="仿宋_GB2312"/>
                <w:kern w:val="0"/>
                <w:sz w:val="24"/>
              </w:rPr>
            </w:pPr>
            <w:r>
              <w:rPr>
                <w:rFonts w:eastAsia="仿宋_GB2312"/>
                <w:kern w:val="0"/>
                <w:sz w:val="24"/>
              </w:rPr>
              <w:t>5%</w:t>
            </w:r>
          </w:p>
        </w:tc>
        <w:tc>
          <w:tcPr>
            <w:tcW w:w="1066" w:type="dxa"/>
          </w:tcPr>
          <w:p>
            <w:pPr>
              <w:autoSpaceDE w:val="0"/>
              <w:autoSpaceDN w:val="0"/>
              <w:adjustRightInd w:val="0"/>
              <w:jc w:val="center"/>
              <w:rPr>
                <w:rFonts w:eastAsia="仿宋_GB2312"/>
                <w:kern w:val="0"/>
                <w:sz w:val="24"/>
              </w:rPr>
            </w:pPr>
            <w:r>
              <w:rPr>
                <w:rFonts w:eastAsia="仿宋_GB2312"/>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vAlign w:val="center"/>
          </w:tcPr>
          <w:p>
            <w:pPr>
              <w:autoSpaceDE w:val="0"/>
              <w:autoSpaceDN w:val="0"/>
              <w:adjustRightInd w:val="0"/>
              <w:jc w:val="center"/>
              <w:rPr>
                <w:rFonts w:eastAsia="仿宋_GB2312"/>
                <w:kern w:val="0"/>
                <w:szCs w:val="21"/>
              </w:rPr>
            </w:pPr>
            <w:r>
              <w:rPr>
                <w:rFonts w:hint="eastAsia" w:eastAsia="仿宋_GB2312"/>
                <w:kern w:val="0"/>
                <w:szCs w:val="21"/>
              </w:rPr>
              <w:t>超过</w:t>
            </w:r>
            <w:r>
              <w:rPr>
                <w:rFonts w:eastAsia="仿宋_GB2312"/>
                <w:kern w:val="0"/>
                <w:szCs w:val="21"/>
              </w:rPr>
              <w:t xml:space="preserve"> 7 </w:t>
            </w:r>
            <w:r>
              <w:rPr>
                <w:rFonts w:hint="eastAsia" w:eastAsia="仿宋_GB2312"/>
                <w:kern w:val="0"/>
                <w:szCs w:val="21"/>
              </w:rPr>
              <w:t>人</w:t>
            </w:r>
          </w:p>
        </w:tc>
        <w:tc>
          <w:tcPr>
            <w:tcW w:w="1080" w:type="dxa"/>
            <w:vAlign w:val="center"/>
          </w:tcPr>
          <w:p>
            <w:pPr>
              <w:autoSpaceDE w:val="0"/>
              <w:autoSpaceDN w:val="0"/>
              <w:adjustRightInd w:val="0"/>
              <w:jc w:val="center"/>
              <w:rPr>
                <w:rFonts w:eastAsia="仿宋_GB2312"/>
                <w:kern w:val="0"/>
                <w:sz w:val="32"/>
                <w:szCs w:val="32"/>
              </w:rPr>
            </w:pPr>
            <w:r>
              <w:rPr>
                <w:rFonts w:eastAsia="仿宋_GB2312"/>
                <w:kern w:val="0"/>
                <w:sz w:val="24"/>
              </w:rPr>
              <w:t>50%</w:t>
            </w:r>
          </w:p>
        </w:tc>
        <w:tc>
          <w:tcPr>
            <w:tcW w:w="6254" w:type="dxa"/>
            <w:gridSpan w:val="6"/>
          </w:tcPr>
          <w:p>
            <w:pPr>
              <w:autoSpaceDE w:val="0"/>
              <w:autoSpaceDN w:val="0"/>
              <w:adjustRightInd w:val="0"/>
              <w:jc w:val="left"/>
              <w:rPr>
                <w:rFonts w:eastAsia="仿宋_GB2312"/>
                <w:kern w:val="0"/>
                <w:szCs w:val="21"/>
              </w:rPr>
            </w:pPr>
            <w:r>
              <w:rPr>
                <w:rFonts w:hint="eastAsia" w:eastAsia="仿宋_GB2312"/>
                <w:kern w:val="0"/>
                <w:szCs w:val="21"/>
              </w:rPr>
              <w:t>第</w:t>
            </w:r>
            <w:r>
              <w:rPr>
                <w:rFonts w:eastAsia="仿宋_GB2312"/>
                <w:kern w:val="0"/>
                <w:szCs w:val="21"/>
              </w:rPr>
              <w:t>2</w:t>
            </w:r>
            <w:r>
              <w:rPr>
                <w:rFonts w:hint="eastAsia" w:eastAsia="仿宋_GB2312"/>
                <w:kern w:val="0"/>
                <w:szCs w:val="21"/>
              </w:rPr>
              <w:t>位</w:t>
            </w:r>
            <w:r>
              <w:rPr>
                <w:rFonts w:eastAsia="仿宋_GB2312"/>
                <w:kern w:val="0"/>
                <w:szCs w:val="21"/>
              </w:rPr>
              <w:t>13%</w:t>
            </w:r>
            <w:r>
              <w:rPr>
                <w:rFonts w:hint="eastAsia" w:eastAsia="仿宋_GB2312"/>
                <w:kern w:val="0"/>
                <w:szCs w:val="21"/>
              </w:rPr>
              <w:t>，第</w:t>
            </w:r>
            <w:r>
              <w:rPr>
                <w:rFonts w:eastAsia="仿宋_GB2312"/>
                <w:kern w:val="0"/>
                <w:szCs w:val="21"/>
              </w:rPr>
              <w:t>3</w:t>
            </w:r>
            <w:r>
              <w:rPr>
                <w:rFonts w:hint="eastAsia" w:eastAsia="仿宋_GB2312"/>
                <w:kern w:val="0"/>
                <w:szCs w:val="21"/>
              </w:rPr>
              <w:t>和第</w:t>
            </w:r>
            <w:r>
              <w:rPr>
                <w:rFonts w:eastAsia="仿宋_GB2312"/>
                <w:kern w:val="0"/>
                <w:szCs w:val="21"/>
              </w:rPr>
              <w:t>4</w:t>
            </w:r>
            <w:r>
              <w:rPr>
                <w:rFonts w:hint="eastAsia" w:eastAsia="仿宋_GB2312"/>
                <w:kern w:val="0"/>
                <w:szCs w:val="21"/>
              </w:rPr>
              <w:t>位均为</w:t>
            </w:r>
            <w:r>
              <w:rPr>
                <w:rFonts w:eastAsia="仿宋_GB2312"/>
                <w:kern w:val="0"/>
                <w:szCs w:val="21"/>
              </w:rPr>
              <w:t>9%</w:t>
            </w:r>
            <w:r>
              <w:rPr>
                <w:rFonts w:hint="eastAsia" w:eastAsia="仿宋_GB2312"/>
                <w:kern w:val="0"/>
                <w:szCs w:val="21"/>
              </w:rPr>
              <w:t>，其余</w:t>
            </w:r>
            <w:r>
              <w:rPr>
                <w:rFonts w:eastAsia="仿宋_GB2312"/>
                <w:kern w:val="0"/>
                <w:szCs w:val="21"/>
              </w:rPr>
              <w:t>19%</w:t>
            </w:r>
            <w:r>
              <w:rPr>
                <w:rFonts w:hint="eastAsia" w:eastAsia="仿宋_GB2312"/>
                <w:kern w:val="0"/>
                <w:szCs w:val="21"/>
              </w:rPr>
              <w:t>由其他人员均分</w:t>
            </w:r>
          </w:p>
        </w:tc>
      </w:tr>
    </w:tbl>
    <w:p>
      <w:pPr>
        <w:autoSpaceDE w:val="0"/>
        <w:autoSpaceDN w:val="0"/>
        <w:adjustRightInd w:val="0"/>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（二）教研科研业绩得分分配给承担者个人。申报教研科研业绩时，申报人</w:t>
      </w:r>
      <w:r>
        <w:rPr>
          <w:rFonts w:hint="eastAsia" w:ascii="仿宋_GB2312" w:hAnsi="仿宋_GB2312" w:eastAsia="仿宋_GB2312" w:cs="仿宋_GB2312"/>
          <w:kern w:val="0"/>
          <w:sz w:val="32"/>
          <w:szCs w:val="32"/>
          <w:lang w:val="en-US" w:eastAsia="zh-CN"/>
        </w:rPr>
        <w:t>按照要求</w:t>
      </w:r>
      <w:r>
        <w:rPr>
          <w:rFonts w:hint="eastAsia" w:ascii="仿宋_GB2312" w:hAnsi="仿宋_GB2312" w:eastAsia="仿宋_GB2312" w:cs="仿宋_GB2312"/>
          <w:kern w:val="0"/>
          <w:sz w:val="32"/>
          <w:szCs w:val="32"/>
        </w:rPr>
        <w:t>根据得分项目和赋分情况填写相关表格并提交相应材料，由申报人所在单位负责审核上报。</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（三）我校教职工以第一位次取得的教研科研</w:t>
      </w:r>
      <w:r>
        <w:rPr>
          <w:rFonts w:hint="eastAsia" w:ascii="仿宋_GB2312" w:hAnsi="仿宋_GB2312" w:eastAsia="仿宋_GB2312" w:cs="仿宋_GB2312"/>
          <w:kern w:val="0"/>
          <w:sz w:val="32"/>
          <w:szCs w:val="32"/>
          <w:lang w:val="en-US" w:eastAsia="zh-CN"/>
        </w:rPr>
        <w:t>业绩</w:t>
      </w:r>
      <w:r>
        <w:rPr>
          <w:rFonts w:hint="eastAsia" w:ascii="仿宋_GB2312" w:hAnsi="仿宋_GB2312" w:eastAsia="仿宋_GB2312" w:cs="仿宋_GB2312"/>
          <w:kern w:val="0"/>
          <w:sz w:val="32"/>
          <w:szCs w:val="32"/>
        </w:rPr>
        <w:t>必须以滨州学院为第一标注单位。在职攻读学位、进行博士后研究或非第一位次取得的</w:t>
      </w:r>
      <w:r>
        <w:rPr>
          <w:rFonts w:hint="eastAsia" w:ascii="仿宋_GB2312" w:hAnsi="仿宋_GB2312" w:eastAsia="仿宋_GB2312" w:cs="仿宋_GB2312"/>
          <w:kern w:val="0"/>
          <w:sz w:val="32"/>
          <w:szCs w:val="32"/>
          <w:lang w:val="en-US" w:eastAsia="zh-CN"/>
        </w:rPr>
        <w:t>业绩</w:t>
      </w:r>
      <w:r>
        <w:rPr>
          <w:rFonts w:hint="eastAsia" w:ascii="仿宋_GB2312" w:hAnsi="仿宋_GB2312" w:eastAsia="仿宋_GB2312" w:cs="仿宋_GB2312"/>
          <w:kern w:val="0"/>
          <w:sz w:val="32"/>
          <w:szCs w:val="32"/>
        </w:rPr>
        <w:t>，按滨州学院实际排位系数（</w:t>
      </w:r>
      <w:r>
        <w:rPr>
          <w:rFonts w:ascii="仿宋_GB2312" w:hAnsi="仿宋_GB2312" w:eastAsia="仿宋_GB2312" w:cs="仿宋_GB2312"/>
          <w:kern w:val="0"/>
          <w:sz w:val="32"/>
          <w:szCs w:val="32"/>
        </w:rPr>
        <w:t>1/2</w:t>
      </w:r>
      <w:r>
        <w:rPr>
          <w:rFonts w:ascii="仿宋_GB2312" w:hAnsi="仿宋_GB2312" w:eastAsia="仿宋_GB2312" w:cs="仿宋_GB2312"/>
          <w:kern w:val="0"/>
          <w:sz w:val="32"/>
          <w:szCs w:val="32"/>
          <w:vertAlign w:val="superscript"/>
        </w:rPr>
        <w:t>m-1</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 xml:space="preserve">m </w:t>
      </w:r>
      <w:r>
        <w:rPr>
          <w:rFonts w:hint="eastAsia" w:ascii="仿宋_GB2312" w:hAnsi="仿宋_GB2312" w:eastAsia="仿宋_GB2312" w:cs="仿宋_GB2312"/>
          <w:kern w:val="0"/>
          <w:sz w:val="32"/>
          <w:szCs w:val="32"/>
        </w:rPr>
        <w:t>为我校位次）和个人总排序计算得分。教师指导学生发表的论文、取得的专利等，教师为第二位（或通讯作者）的按第一位计分。</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（四）各项教研科研业绩得分就高不就低，同一教研科研成果同一年度中获奖得分不重复计算。</w:t>
      </w:r>
    </w:p>
    <w:p>
      <w:pPr>
        <w:spacing w:line="560" w:lineRule="atLeast"/>
        <w:ind w:firstLine="614" w:firstLineChars="192"/>
        <w:rPr>
          <w:rFonts w:ascii="仿宋_GB2312" w:hAnsi="仿宋_GB2312" w:eastAsia="仿宋_GB2312" w:cs="仿宋_GB2312"/>
          <w:i w:val="0"/>
          <w:iCs w:val="0"/>
          <w:color w:val="auto"/>
          <w:kern w:val="0"/>
          <w:sz w:val="32"/>
          <w:szCs w:val="32"/>
        </w:rPr>
      </w:pPr>
      <w:r>
        <w:rPr>
          <w:rFonts w:hint="eastAsia" w:ascii="仿宋_GB2312" w:hAnsi="仿宋_GB2312" w:eastAsia="仿宋_GB2312" w:cs="仿宋_GB2312"/>
          <w:i w:val="0"/>
          <w:iCs w:val="0"/>
          <w:color w:val="auto"/>
          <w:kern w:val="0"/>
          <w:sz w:val="32"/>
          <w:szCs w:val="32"/>
        </w:rPr>
        <w:t>（</w:t>
      </w:r>
      <w:r>
        <w:rPr>
          <w:rFonts w:hint="eastAsia" w:ascii="仿宋_GB2312" w:hAnsi="仿宋_GB2312" w:eastAsia="仿宋_GB2312" w:cs="仿宋_GB2312"/>
          <w:i w:val="0"/>
          <w:iCs w:val="0"/>
          <w:color w:val="auto"/>
          <w:kern w:val="0"/>
          <w:sz w:val="32"/>
          <w:szCs w:val="32"/>
          <w:lang w:val="en-US" w:eastAsia="zh-CN"/>
        </w:rPr>
        <w:t>五</w:t>
      </w:r>
      <w:r>
        <w:rPr>
          <w:rFonts w:hint="eastAsia" w:ascii="仿宋_GB2312" w:hAnsi="仿宋_GB2312" w:eastAsia="仿宋_GB2312" w:cs="仿宋_GB2312"/>
          <w:i w:val="0"/>
          <w:iCs w:val="0"/>
          <w:color w:val="auto"/>
          <w:kern w:val="0"/>
          <w:sz w:val="32"/>
          <w:szCs w:val="32"/>
        </w:rPr>
        <w:t>）按照学校</w:t>
      </w:r>
      <w:r>
        <w:rPr>
          <w:rFonts w:hint="eastAsia" w:ascii="仿宋_GB2312" w:hAnsi="仿宋_GB2312" w:eastAsia="仿宋_GB2312" w:cs="仿宋_GB2312"/>
          <w:i w:val="0"/>
          <w:iCs w:val="0"/>
          <w:color w:val="auto"/>
          <w:kern w:val="0"/>
          <w:sz w:val="32"/>
          <w:szCs w:val="32"/>
          <w:lang w:val="en-US" w:eastAsia="zh-CN"/>
        </w:rPr>
        <w:t>其它相关规定</w:t>
      </w:r>
      <w:r>
        <w:rPr>
          <w:rFonts w:hint="eastAsia" w:ascii="仿宋_GB2312" w:hAnsi="仿宋_GB2312" w:eastAsia="仿宋_GB2312" w:cs="仿宋_GB2312"/>
          <w:i w:val="0"/>
          <w:iCs w:val="0"/>
          <w:color w:val="auto"/>
          <w:kern w:val="0"/>
          <w:sz w:val="32"/>
          <w:szCs w:val="32"/>
        </w:rPr>
        <w:t>奖励</w:t>
      </w:r>
      <w:r>
        <w:rPr>
          <w:rFonts w:hint="eastAsia" w:ascii="仿宋_GB2312" w:hAnsi="仿宋_GB2312" w:eastAsia="仿宋_GB2312" w:cs="仿宋_GB2312"/>
          <w:i w:val="0"/>
          <w:iCs w:val="0"/>
          <w:color w:val="auto"/>
          <w:kern w:val="0"/>
          <w:sz w:val="32"/>
          <w:szCs w:val="32"/>
          <w:lang w:val="en-US" w:eastAsia="zh-CN"/>
        </w:rPr>
        <w:t>过的</w:t>
      </w:r>
      <w:bookmarkStart w:id="0" w:name="_GoBack"/>
      <w:bookmarkEnd w:id="0"/>
      <w:r>
        <w:rPr>
          <w:rFonts w:hint="eastAsia" w:ascii="仿宋_GB2312" w:hAnsi="仿宋_GB2312" w:eastAsia="仿宋_GB2312" w:cs="仿宋_GB2312"/>
          <w:i w:val="0"/>
          <w:iCs w:val="0"/>
          <w:color w:val="auto"/>
          <w:kern w:val="0"/>
          <w:sz w:val="32"/>
          <w:szCs w:val="32"/>
        </w:rPr>
        <w:t>教研科研业绩，仍按此办法计分，但只用作冲抵基本教研科研工作量和相关工作考核，不再重复发放奖励性绩效工资。</w:t>
      </w:r>
    </w:p>
    <w:p>
      <w:pPr>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六</w:t>
      </w:r>
      <w:r>
        <w:rPr>
          <w:rFonts w:hint="eastAsia" w:ascii="仿宋_GB2312" w:hAnsi="仿宋_GB2312" w:eastAsia="仿宋_GB2312" w:cs="仿宋_GB2312"/>
          <w:kern w:val="0"/>
          <w:sz w:val="32"/>
          <w:szCs w:val="32"/>
        </w:rPr>
        <w:t>）其他相关说明。</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教研科研项目</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纵向项目是经过正常申报与评审，由政府主管部门（或委托第三方）下达正式计划的项目；横向项目是以学校名义与委托单位签订正式合同或协议并向我校划拨经费的项目。项目的立项得分按立项申请书（无立项申请书按立项合同或计划任务书）位次核算，结项得分按结项证书（或验收证书）位次核算。</w:t>
      </w:r>
    </w:p>
    <w:p>
      <w:pPr>
        <w:autoSpaceDE w:val="0"/>
        <w:autoSpaceDN w:val="0"/>
        <w:adjustRightInd w:val="0"/>
        <w:spacing w:line="560" w:lineRule="atLeast"/>
        <w:ind w:firstLine="614" w:firstLineChars="192"/>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项目经费必须划入学校指定账号。纵向项目经费数以项目管理部门下达的直接经费数额为准，横向项目经费数以委托单位拨付我校的实际到账经费数额为准。项目经费从学校账户转拨给合作单位的转出经费、横向项目的材料购置经费不计算相应得分。</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）各纵向子课题和我校以非第一完成单位承担的科研项目，无经费到账不予认可。</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4</w:t>
      </w:r>
      <w:r>
        <w:rPr>
          <w:rFonts w:hint="eastAsia" w:ascii="仿宋_GB2312" w:hAnsi="仿宋_GB2312" w:eastAsia="仿宋_GB2312" w:cs="仿宋_GB2312"/>
          <w:kern w:val="0"/>
          <w:sz w:val="32"/>
          <w:szCs w:val="32"/>
        </w:rPr>
        <w:t>）对与外单位联合立项的教研科研项目承担人排序，按立项申请书（无立项申请书按立项合同或计划任务书）总体位次核算。</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5</w:t>
      </w:r>
      <w:r>
        <w:rPr>
          <w:rFonts w:hint="eastAsia" w:ascii="仿宋_GB2312" w:hAnsi="仿宋_GB2312" w:eastAsia="仿宋_GB2312" w:cs="仿宋_GB2312"/>
          <w:kern w:val="0"/>
          <w:sz w:val="32"/>
          <w:szCs w:val="32"/>
        </w:rPr>
        <w:t>）纵向项目在立项年度按</w:t>
      </w:r>
      <w:r>
        <w:rPr>
          <w:rFonts w:ascii="仿宋_GB2312" w:hAnsi="仿宋_GB2312" w:eastAsia="仿宋_GB2312" w:cs="仿宋_GB2312"/>
          <w:kern w:val="0"/>
          <w:sz w:val="32"/>
          <w:szCs w:val="32"/>
        </w:rPr>
        <w:t>60%</w:t>
      </w:r>
      <w:r>
        <w:rPr>
          <w:rFonts w:hint="eastAsia" w:ascii="仿宋_GB2312" w:hAnsi="仿宋_GB2312" w:eastAsia="仿宋_GB2312" w:cs="仿宋_GB2312"/>
          <w:kern w:val="0"/>
          <w:sz w:val="32"/>
          <w:szCs w:val="32"/>
        </w:rPr>
        <w:t>计分，按期结项时再计</w:t>
      </w:r>
      <w:r>
        <w:rPr>
          <w:rFonts w:ascii="仿宋_GB2312" w:hAnsi="仿宋_GB2312" w:eastAsia="仿宋_GB2312" w:cs="仿宋_GB2312"/>
          <w:kern w:val="0"/>
          <w:sz w:val="32"/>
          <w:szCs w:val="32"/>
        </w:rPr>
        <w:t>40%</w:t>
      </w:r>
      <w:r>
        <w:rPr>
          <w:rFonts w:hint="eastAsia" w:ascii="仿宋_GB2312" w:hAnsi="仿宋_GB2312" w:eastAsia="仿宋_GB2312" w:cs="仿宋_GB2312"/>
          <w:kern w:val="0"/>
          <w:sz w:val="32"/>
          <w:szCs w:val="32"/>
        </w:rPr>
        <w:t>得分。未按期完成的项目，按规定批准延期的，每延期</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年扣除</w:t>
      </w:r>
      <w:r>
        <w:rPr>
          <w:rFonts w:ascii="仿宋_GB2312" w:hAnsi="仿宋_GB2312" w:eastAsia="仿宋_GB2312" w:cs="仿宋_GB2312"/>
          <w:kern w:val="0"/>
          <w:sz w:val="32"/>
          <w:szCs w:val="32"/>
        </w:rPr>
        <w:t>10%</w:t>
      </w:r>
      <w:r>
        <w:rPr>
          <w:rFonts w:hint="eastAsia" w:ascii="仿宋_GB2312" w:hAnsi="仿宋_GB2312" w:eastAsia="仿宋_GB2312" w:cs="仿宋_GB2312"/>
          <w:kern w:val="0"/>
          <w:sz w:val="32"/>
          <w:szCs w:val="32"/>
        </w:rPr>
        <w:t>的得分（即给予</w:t>
      </w:r>
      <w:r>
        <w:rPr>
          <w:rFonts w:ascii="仿宋_GB2312" w:hAnsi="仿宋_GB2312" w:eastAsia="仿宋_GB2312" w:cs="仿宋_GB2312"/>
          <w:kern w:val="0"/>
          <w:sz w:val="32"/>
          <w:szCs w:val="32"/>
        </w:rPr>
        <w:t>30%</w:t>
      </w:r>
      <w:r>
        <w:rPr>
          <w:rFonts w:hint="eastAsia" w:ascii="仿宋_GB2312" w:hAnsi="仿宋_GB2312" w:eastAsia="仿宋_GB2312" w:cs="仿宋_GB2312"/>
          <w:kern w:val="0"/>
          <w:sz w:val="32"/>
          <w:szCs w:val="32"/>
        </w:rPr>
        <w:t>的得分，依次类推），未经批准延期或延期超时仍未结项的不再计分。</w:t>
      </w:r>
    </w:p>
    <w:p>
      <w:pPr>
        <w:autoSpaceDE w:val="0"/>
        <w:autoSpaceDN w:val="0"/>
        <w:adjustRightInd w:val="0"/>
        <w:spacing w:line="560" w:lineRule="atLeast"/>
        <w:ind w:firstLine="614" w:firstLineChars="192"/>
        <w:rPr>
          <w:rFonts w:ascii="仿宋_GB2312" w:hAnsi="仿宋_GB2312" w:eastAsia="仿宋_GB2312" w:cs="仿宋_GB2312"/>
          <w:i w:val="0"/>
          <w:iCs w:val="0"/>
          <w:color w:val="auto"/>
          <w:kern w:val="0"/>
          <w:sz w:val="32"/>
          <w:szCs w:val="32"/>
        </w:rPr>
      </w:pPr>
      <w:r>
        <w:rPr>
          <w:rFonts w:hint="eastAsia" w:ascii="仿宋_GB2312" w:hAnsi="仿宋_GB2312" w:eastAsia="仿宋_GB2312" w:cs="仿宋_GB2312"/>
          <w:i w:val="0"/>
          <w:iCs w:val="0"/>
          <w:color w:val="auto"/>
          <w:kern w:val="0"/>
          <w:sz w:val="32"/>
          <w:szCs w:val="32"/>
        </w:rPr>
        <w:t>（</w:t>
      </w:r>
      <w:r>
        <w:rPr>
          <w:rFonts w:ascii="仿宋_GB2312" w:hAnsi="仿宋_GB2312" w:eastAsia="仿宋_GB2312" w:cs="仿宋_GB2312"/>
          <w:i w:val="0"/>
          <w:iCs w:val="0"/>
          <w:color w:val="auto"/>
          <w:kern w:val="0"/>
          <w:sz w:val="32"/>
          <w:szCs w:val="32"/>
        </w:rPr>
        <w:t>6</w:t>
      </w:r>
      <w:r>
        <w:rPr>
          <w:rFonts w:hint="eastAsia" w:ascii="仿宋_GB2312" w:hAnsi="仿宋_GB2312" w:eastAsia="仿宋_GB2312" w:cs="仿宋_GB2312"/>
          <w:i w:val="0"/>
          <w:iCs w:val="0"/>
          <w:color w:val="auto"/>
          <w:kern w:val="0"/>
          <w:sz w:val="32"/>
          <w:szCs w:val="32"/>
        </w:rPr>
        <w:t>）国际合作项目，国家社会科学基金（含艺术学、教育学、军事学单列学科）重大项目、成果文库项目、特别委托项目，国家科技重大专项项目（课题）、国家重点研发计划项目（课题）、国家技术创新引导专项（基金）项目（课题），国家自然科学基金国家杰出青年科学基金项目、创新研究群体项目、国家重大科研仪器研制项目、国家级重大教改项目等每项总得分以</w:t>
      </w:r>
      <w:r>
        <w:rPr>
          <w:rFonts w:ascii="仿宋_GB2312" w:hAnsi="仿宋_GB2312" w:eastAsia="仿宋_GB2312" w:cs="仿宋_GB2312"/>
          <w:i w:val="0"/>
          <w:iCs w:val="0"/>
          <w:color w:val="auto"/>
          <w:kern w:val="0"/>
          <w:sz w:val="32"/>
          <w:szCs w:val="32"/>
        </w:rPr>
        <w:t>20000</w:t>
      </w:r>
      <w:r>
        <w:rPr>
          <w:rFonts w:hint="eastAsia" w:ascii="仿宋_GB2312" w:hAnsi="仿宋_GB2312" w:eastAsia="仿宋_GB2312" w:cs="仿宋_GB2312"/>
          <w:i w:val="0"/>
          <w:iCs w:val="0"/>
          <w:color w:val="auto"/>
          <w:kern w:val="0"/>
          <w:sz w:val="32"/>
          <w:szCs w:val="32"/>
        </w:rPr>
        <w:t>分为上限，其他国家级项目每项总得分以</w:t>
      </w:r>
      <w:r>
        <w:rPr>
          <w:rFonts w:ascii="仿宋_GB2312" w:hAnsi="仿宋_GB2312" w:eastAsia="仿宋_GB2312" w:cs="仿宋_GB2312"/>
          <w:i w:val="0"/>
          <w:iCs w:val="0"/>
          <w:color w:val="auto"/>
          <w:kern w:val="0"/>
          <w:sz w:val="32"/>
          <w:szCs w:val="32"/>
        </w:rPr>
        <w:t>10000</w:t>
      </w:r>
      <w:r>
        <w:rPr>
          <w:rFonts w:hint="eastAsia" w:ascii="仿宋_GB2312" w:hAnsi="仿宋_GB2312" w:eastAsia="仿宋_GB2312" w:cs="仿宋_GB2312"/>
          <w:i w:val="0"/>
          <w:iCs w:val="0"/>
          <w:color w:val="auto"/>
          <w:kern w:val="0"/>
          <w:sz w:val="32"/>
          <w:szCs w:val="32"/>
        </w:rPr>
        <w:t>分为上限，国家（际）级以外的其他项目每项总得分以</w:t>
      </w:r>
      <w:r>
        <w:rPr>
          <w:rFonts w:ascii="仿宋_GB2312" w:hAnsi="仿宋_GB2312" w:eastAsia="仿宋_GB2312" w:cs="仿宋_GB2312"/>
          <w:i w:val="0"/>
          <w:iCs w:val="0"/>
          <w:color w:val="auto"/>
          <w:kern w:val="0"/>
          <w:sz w:val="32"/>
          <w:szCs w:val="32"/>
        </w:rPr>
        <w:t>5000</w:t>
      </w:r>
      <w:r>
        <w:rPr>
          <w:rFonts w:hint="eastAsia" w:ascii="仿宋_GB2312" w:hAnsi="仿宋_GB2312" w:eastAsia="仿宋_GB2312" w:cs="仿宋_GB2312"/>
          <w:i w:val="0"/>
          <w:iCs w:val="0"/>
          <w:color w:val="auto"/>
          <w:kern w:val="0"/>
          <w:sz w:val="32"/>
          <w:szCs w:val="32"/>
        </w:rPr>
        <w:t>分为上限。自筹经费项目按同级有资项目基本得分的</w:t>
      </w:r>
      <w:r>
        <w:rPr>
          <w:rFonts w:ascii="仿宋_GB2312" w:hAnsi="仿宋_GB2312" w:eastAsia="仿宋_GB2312" w:cs="仿宋_GB2312"/>
          <w:i w:val="0"/>
          <w:iCs w:val="0"/>
          <w:color w:val="auto"/>
          <w:kern w:val="0"/>
          <w:sz w:val="32"/>
          <w:szCs w:val="32"/>
        </w:rPr>
        <w:t>1/2</w:t>
      </w:r>
      <w:r>
        <w:rPr>
          <w:rFonts w:hint="eastAsia" w:ascii="仿宋_GB2312" w:hAnsi="仿宋_GB2312" w:eastAsia="仿宋_GB2312" w:cs="仿宋_GB2312"/>
          <w:i w:val="0"/>
          <w:iCs w:val="0"/>
          <w:color w:val="auto"/>
          <w:kern w:val="0"/>
          <w:sz w:val="32"/>
          <w:szCs w:val="32"/>
        </w:rPr>
        <w:t>计算得分。</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7</w:t>
      </w:r>
      <w:r>
        <w:rPr>
          <w:rFonts w:hint="eastAsia" w:ascii="仿宋_GB2312" w:hAnsi="仿宋_GB2312" w:eastAsia="仿宋_GB2312" w:cs="仿宋_GB2312"/>
          <w:kern w:val="0"/>
          <w:sz w:val="32"/>
          <w:szCs w:val="32"/>
        </w:rPr>
        <w:t>）校级项目只用作冲抵基本教研科研工作量和相关工作考核，不发放奖励性绩效工资。</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学术论文</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）学术论文收录的确认，以相关主管单位每年发布的数据库为准。</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）本办法中的“论文”指在正式报刊杂志和以书代刊出版物上发表的学术论文（包括学术译文）。书评、介绍类文章及发表在论文集、增刊、特刊、网络版和会议论文（</w:t>
      </w:r>
      <w:r>
        <w:rPr>
          <w:rFonts w:ascii="仿宋_GB2312" w:hAnsi="仿宋_GB2312" w:eastAsia="仿宋_GB2312" w:cs="仿宋_GB2312"/>
          <w:kern w:val="0"/>
          <w:sz w:val="32"/>
          <w:szCs w:val="32"/>
        </w:rPr>
        <w:t>ISTP</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ISSHP</w:t>
      </w:r>
      <w:r>
        <w:rPr>
          <w:rFonts w:hint="eastAsia" w:ascii="仿宋_GB2312" w:hAnsi="仿宋_GB2312" w:eastAsia="仿宋_GB2312" w:cs="仿宋_GB2312"/>
          <w:kern w:val="0"/>
          <w:sz w:val="32"/>
          <w:szCs w:val="32"/>
        </w:rPr>
        <w:t>收录论文除外）不予计分。</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）译文按照同类标准减半计分。</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著作、教材</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编、副主编必须是作者之一，主编均分第一作者得分，副主编（或无副主编的除主编外编写人员）均分第二作者得分。主编、副主编之外的参编人员均分第三作者得分。不分主编、副主编的，按作者著录排序计算得分。</w:t>
      </w:r>
    </w:p>
    <w:p>
      <w:pPr>
        <w:autoSpaceDE w:val="0"/>
        <w:autoSpaceDN w:val="0"/>
        <w:adjustRightInd w:val="0"/>
        <w:spacing w:line="560" w:lineRule="atLeast"/>
        <w:ind w:firstLine="614" w:firstLineChars="192"/>
        <w:rPr>
          <w:rFonts w:ascii="仿宋_GB2312" w:hAnsi="仿宋_GB2312" w:eastAsia="仿宋_GB2312" w:cs="仿宋_GB2312"/>
          <w:i w:val="0"/>
          <w:iCs w:val="0"/>
          <w:color w:val="auto"/>
          <w:kern w:val="0"/>
          <w:sz w:val="32"/>
          <w:szCs w:val="32"/>
        </w:rPr>
      </w:pPr>
      <w:r>
        <w:rPr>
          <w:rFonts w:ascii="仿宋_GB2312" w:hAnsi="仿宋_GB2312" w:eastAsia="仿宋_GB2312" w:cs="仿宋_GB2312"/>
          <w:i w:val="0"/>
          <w:iCs w:val="0"/>
          <w:color w:val="auto"/>
          <w:kern w:val="0"/>
          <w:sz w:val="32"/>
          <w:szCs w:val="32"/>
        </w:rPr>
        <w:t>4.</w:t>
      </w:r>
      <w:r>
        <w:rPr>
          <w:rFonts w:hint="eastAsia" w:ascii="仿宋_GB2312" w:hAnsi="仿宋_GB2312" w:eastAsia="仿宋_GB2312" w:cs="仿宋_GB2312"/>
          <w:i w:val="0"/>
          <w:iCs w:val="0"/>
          <w:color w:val="auto"/>
          <w:kern w:val="0"/>
          <w:sz w:val="32"/>
          <w:szCs w:val="32"/>
        </w:rPr>
        <w:t>教研科研奖励</w:t>
      </w:r>
    </w:p>
    <w:p>
      <w:pPr>
        <w:autoSpaceDE w:val="0"/>
        <w:autoSpaceDN w:val="0"/>
        <w:adjustRightInd w:val="0"/>
        <w:spacing w:line="560" w:lineRule="atLeast"/>
        <w:ind w:firstLine="614" w:firstLineChars="192"/>
        <w:rPr>
          <w:rFonts w:hint="eastAsia" w:ascii="仿宋_GB2312" w:hAnsi="仿宋_GB2312" w:eastAsia="仿宋_GB2312" w:cs="仿宋_GB2312"/>
          <w:i w:val="0"/>
          <w:iCs w:val="0"/>
          <w:color w:val="auto"/>
          <w:kern w:val="0"/>
          <w:sz w:val="32"/>
          <w:szCs w:val="32"/>
        </w:rPr>
      </w:pPr>
      <w:r>
        <w:rPr>
          <w:rFonts w:hint="eastAsia" w:ascii="仿宋_GB2312" w:hAnsi="仿宋_GB2312" w:eastAsia="仿宋_GB2312" w:cs="仿宋_GB2312"/>
          <w:i w:val="0"/>
          <w:iCs w:val="0"/>
          <w:color w:val="auto"/>
          <w:kern w:val="0"/>
          <w:sz w:val="32"/>
          <w:szCs w:val="32"/>
        </w:rPr>
        <w:t>各类奖项等级根据当年上级部门评审奖励等次做出调整。</w:t>
      </w:r>
    </w:p>
    <w:p>
      <w:pPr>
        <w:autoSpaceDE w:val="0"/>
        <w:autoSpaceDN w:val="0"/>
        <w:adjustRightInd w:val="0"/>
        <w:spacing w:line="560" w:lineRule="atLeast"/>
        <w:rPr>
          <w:rFonts w:ascii="仿宋_GB2312" w:hAnsi="仿宋_GB2312" w:eastAsia="仿宋_GB2312" w:cs="仿宋_GB2312"/>
          <w:i/>
          <w:iCs/>
          <w:color w:val="FF0000"/>
          <w:kern w:val="0"/>
          <w:sz w:val="32"/>
          <w:szCs w:val="32"/>
        </w:rPr>
      </w:pPr>
      <w:r>
        <w:rPr>
          <w:rFonts w:hint="eastAsia" w:ascii="仿宋_GB2312" w:hAnsi="仿宋_GB2312" w:eastAsia="仿宋_GB2312" w:cs="仿宋_GB2312"/>
          <w:i w:val="0"/>
          <w:iCs w:val="0"/>
          <w:color w:val="auto"/>
          <w:kern w:val="0"/>
          <w:sz w:val="32"/>
          <w:szCs w:val="32"/>
        </w:rPr>
        <w:t>国家级、省部级展览指国家、省部常设的各类大展，临时性展览不在计分范围。</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ascii="仿宋_GB2312" w:hAnsi="仿宋_GB2312" w:eastAsia="仿宋_GB2312" w:cs="仿宋_GB2312"/>
          <w:kern w:val="0"/>
          <w:sz w:val="32"/>
          <w:szCs w:val="32"/>
        </w:rPr>
        <w:t>5.</w:t>
      </w:r>
      <w:r>
        <w:rPr>
          <w:rFonts w:hint="eastAsia" w:ascii="仿宋_GB2312" w:hAnsi="仿宋_GB2312" w:eastAsia="仿宋_GB2312" w:cs="仿宋_GB2312"/>
          <w:kern w:val="0"/>
          <w:sz w:val="32"/>
          <w:szCs w:val="32"/>
        </w:rPr>
        <w:t>文学艺术作品</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）文学作品指诗歌、散文、小说、戏剧影视文学等作品，诗歌计算字数时，在原字数基础上乘以</w:t>
      </w:r>
      <w:r>
        <w:rPr>
          <w:rFonts w:ascii="仿宋_GB2312" w:hAnsi="仿宋_GB2312" w:eastAsia="仿宋_GB2312" w:cs="仿宋_GB2312"/>
          <w:kern w:val="0"/>
          <w:sz w:val="32"/>
          <w:szCs w:val="32"/>
        </w:rPr>
        <w:t>5</w:t>
      </w:r>
      <w:r>
        <w:rPr>
          <w:rFonts w:hint="eastAsia" w:ascii="仿宋_GB2312" w:hAnsi="仿宋_GB2312" w:eastAsia="仿宋_GB2312" w:cs="仿宋_GB2312"/>
          <w:kern w:val="0"/>
          <w:sz w:val="32"/>
          <w:szCs w:val="32"/>
        </w:rPr>
        <w:t>计算得分。译文按照同类标准减半计分。</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）美术、书法作品指非依附于其他成果的独立作品（作品发表用途，非其它用途）。每个主题系列作品按</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件作品计分；原创艺术作品发表时不得小于刊物的</w:t>
      </w:r>
      <w:r>
        <w:rPr>
          <w:rFonts w:ascii="仿宋_GB2312" w:hAnsi="仿宋_GB2312" w:eastAsia="仿宋_GB2312" w:cs="仿宋_GB2312"/>
          <w:kern w:val="0"/>
          <w:sz w:val="32"/>
          <w:szCs w:val="32"/>
        </w:rPr>
        <w:t>1/4</w:t>
      </w:r>
      <w:r>
        <w:rPr>
          <w:rFonts w:hint="eastAsia" w:ascii="仿宋_GB2312" w:hAnsi="仿宋_GB2312" w:eastAsia="仿宋_GB2312" w:cs="仿宋_GB2312"/>
          <w:kern w:val="0"/>
          <w:sz w:val="32"/>
          <w:szCs w:val="32"/>
        </w:rPr>
        <w:t>版面，不足</w:t>
      </w:r>
      <w:r>
        <w:rPr>
          <w:rFonts w:ascii="仿宋_GB2312" w:hAnsi="仿宋_GB2312" w:eastAsia="仿宋_GB2312" w:cs="仿宋_GB2312"/>
          <w:kern w:val="0"/>
          <w:sz w:val="32"/>
          <w:szCs w:val="32"/>
        </w:rPr>
        <w:t>1/4</w:t>
      </w:r>
      <w:r>
        <w:rPr>
          <w:rFonts w:hint="eastAsia" w:ascii="仿宋_GB2312" w:hAnsi="仿宋_GB2312" w:eastAsia="仿宋_GB2312" w:cs="仿宋_GB2312"/>
          <w:kern w:val="0"/>
          <w:sz w:val="32"/>
          <w:szCs w:val="32"/>
        </w:rPr>
        <w:t>版面的减半计分；如在同一刊物同一期次上登载若干独立作品，超过</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幅的按</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幅计算得分。</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）音乐作品指个人创作（作词、作曲、编导等）的音乐、舞蹈作品。</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4</w:t>
      </w:r>
      <w:r>
        <w:rPr>
          <w:rFonts w:hint="eastAsia" w:ascii="仿宋_GB2312" w:hAnsi="仿宋_GB2312" w:eastAsia="仿宋_GB2312" w:cs="仿宋_GB2312"/>
          <w:kern w:val="0"/>
          <w:sz w:val="32"/>
          <w:szCs w:val="32"/>
        </w:rPr>
        <w:t>）音像作品指个人作为主角演出的作品。</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ascii="仿宋_GB2312" w:hAnsi="仿宋_GB2312" w:eastAsia="仿宋_GB2312" w:cs="仿宋_GB2312"/>
          <w:kern w:val="0"/>
          <w:sz w:val="32"/>
          <w:szCs w:val="32"/>
        </w:rPr>
        <w:t>6.</w:t>
      </w:r>
      <w:r>
        <w:rPr>
          <w:rFonts w:hint="eastAsia" w:ascii="仿宋_GB2312" w:hAnsi="仿宋_GB2312" w:eastAsia="仿宋_GB2312" w:cs="仿宋_GB2312"/>
          <w:kern w:val="0"/>
          <w:sz w:val="32"/>
          <w:szCs w:val="32"/>
        </w:rPr>
        <w:t>综合项目类、重点建设项目</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获批立项的综合项目类、重点建设项目，立项年度按标准</w:t>
      </w:r>
      <w:r>
        <w:rPr>
          <w:rFonts w:hint="eastAsia" w:ascii="仿宋_GB2312" w:hAnsi="仿宋_GB2312" w:eastAsia="仿宋_GB2312" w:cs="仿宋_GB2312"/>
          <w:kern w:val="0"/>
          <w:sz w:val="32"/>
          <w:szCs w:val="32"/>
          <w:lang w:val="en-US" w:eastAsia="zh-CN"/>
        </w:rPr>
        <w:t>由负责人根据实际贡献对参与人员赋分</w:t>
      </w:r>
      <w:r>
        <w:rPr>
          <w:rFonts w:hint="eastAsia" w:ascii="仿宋_GB2312" w:hAnsi="仿宋_GB2312" w:eastAsia="仿宋_GB2312" w:cs="仿宋_GB2312"/>
          <w:kern w:val="0"/>
          <w:sz w:val="32"/>
          <w:szCs w:val="32"/>
        </w:rPr>
        <w:t>。</w:t>
      </w:r>
    </w:p>
    <w:p>
      <w:pPr>
        <w:numPr>
          <w:ilvl w:val="0"/>
          <w:numId w:val="2"/>
        </w:numPr>
        <w:spacing w:line="560" w:lineRule="atLeas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教研科研荣誉称号</w:t>
      </w:r>
    </w:p>
    <w:p>
      <w:pPr>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以教研科研业绩为条件获得教研科研荣誉称号的人员，获得（当选）年度按照对应分值一次性给予个人计算得分。</w:t>
      </w:r>
    </w:p>
    <w:p>
      <w:pPr>
        <w:numPr>
          <w:ilvl w:val="0"/>
          <w:numId w:val="3"/>
        </w:numPr>
        <w:autoSpaceDE w:val="0"/>
        <w:autoSpaceDN w:val="0"/>
        <w:adjustRightInd w:val="0"/>
        <w:spacing w:line="560" w:lineRule="atLeast"/>
        <w:ind w:firstLine="614" w:firstLineChars="192"/>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专业认证、硕士学位授权点</w:t>
      </w:r>
    </w:p>
    <w:p>
      <w:pPr>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通过专业认证，获批硕士学位授权点的，通过（获批）年度按标准由所在单位</w:t>
      </w:r>
      <w:r>
        <w:rPr>
          <w:rFonts w:hint="eastAsia" w:ascii="仿宋_GB2312" w:hAnsi="仿宋_GB2312" w:eastAsia="仿宋_GB2312" w:cs="仿宋_GB2312"/>
          <w:kern w:val="0"/>
          <w:sz w:val="32"/>
          <w:szCs w:val="32"/>
          <w:lang w:val="en-US" w:eastAsia="zh-CN"/>
        </w:rPr>
        <w:t>根据实际贡献对参与人员赋分</w:t>
      </w:r>
      <w:r>
        <w:rPr>
          <w:rFonts w:hint="eastAsia" w:ascii="仿宋_GB2312" w:hAnsi="仿宋_GB2312" w:eastAsia="仿宋_GB2312" w:cs="仿宋_GB2312"/>
          <w:kern w:val="0"/>
          <w:sz w:val="32"/>
          <w:szCs w:val="32"/>
        </w:rPr>
        <w:t>。</w:t>
      </w:r>
    </w:p>
    <w:p>
      <w:pPr>
        <w:autoSpaceDE w:val="0"/>
        <w:autoSpaceDN w:val="0"/>
        <w:adjustRightInd w:val="0"/>
        <w:spacing w:beforeLines="50" w:afterLines="50" w:line="560" w:lineRule="atLeast"/>
        <w:ind w:firstLine="640" w:firstLineChars="200"/>
        <w:jc w:val="left"/>
        <w:rPr>
          <w:rFonts w:eastAsia="黑体"/>
          <w:kern w:val="0"/>
          <w:sz w:val="32"/>
          <w:szCs w:val="32"/>
        </w:rPr>
      </w:pPr>
      <w:r>
        <w:rPr>
          <w:rFonts w:hint="eastAsia" w:eastAsia="黑体"/>
          <w:kern w:val="0"/>
          <w:sz w:val="32"/>
          <w:szCs w:val="32"/>
        </w:rPr>
        <w:t>四、其他</w:t>
      </w:r>
    </w:p>
    <w:p>
      <w:pPr>
        <w:tabs>
          <w:tab w:val="left" w:pos="426"/>
        </w:tabs>
        <w:autoSpaceDE w:val="0"/>
        <w:autoSpaceDN w:val="0"/>
        <w:adjustRightInd w:val="0"/>
        <w:spacing w:line="560" w:lineRule="atLeas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（一）教职工每年应完成的基本教研科研工作量标准。</w:t>
      </w:r>
    </w:p>
    <w:p>
      <w:pPr>
        <w:tabs>
          <w:tab w:val="left" w:pos="426"/>
        </w:tabs>
        <w:autoSpaceDE w:val="0"/>
        <w:autoSpaceDN w:val="0"/>
        <w:adjustRightInd w:val="0"/>
        <w:spacing w:line="560" w:lineRule="atLeast"/>
        <w:ind w:firstLine="627" w:firstLineChars="196"/>
        <w:rPr>
          <w:rFonts w:ascii="仿宋_GB2312" w:hAnsi="仿宋_GB2312" w:eastAsia="仿宋_GB2312" w:cs="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专任教师岗位人员（含兼职岗位人员）</w:t>
      </w:r>
    </w:p>
    <w:p>
      <w:pPr>
        <w:tabs>
          <w:tab w:val="left" w:pos="426"/>
        </w:tabs>
        <w:autoSpaceDE w:val="0"/>
        <w:autoSpaceDN w:val="0"/>
        <w:adjustRightInd w:val="0"/>
        <w:spacing w:line="560" w:lineRule="atLeas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）教学科研并重型专任教师岗位人员（含兼职岗位人员）</w:t>
      </w:r>
    </w:p>
    <w:tbl>
      <w:tblPr>
        <w:tblStyle w:val="7"/>
        <w:tblW w:w="8158" w:type="dxa"/>
        <w:jc w:val="center"/>
        <w:tblInd w:w="0" w:type="dxa"/>
        <w:tblLayout w:type="fixed"/>
        <w:tblCellMar>
          <w:top w:w="0" w:type="dxa"/>
          <w:left w:w="15" w:type="dxa"/>
          <w:bottom w:w="0" w:type="dxa"/>
          <w:right w:w="15" w:type="dxa"/>
        </w:tblCellMar>
      </w:tblPr>
      <w:tblGrid>
        <w:gridCol w:w="2266"/>
        <w:gridCol w:w="2881"/>
        <w:gridCol w:w="3011"/>
      </w:tblGrid>
      <w:tr>
        <w:tblPrEx>
          <w:tblLayout w:type="fixed"/>
          <w:tblCellMar>
            <w:top w:w="0" w:type="dxa"/>
            <w:left w:w="15" w:type="dxa"/>
            <w:bottom w:w="0" w:type="dxa"/>
            <w:right w:w="15" w:type="dxa"/>
          </w:tblCellMar>
        </w:tblPrEx>
        <w:trPr>
          <w:trHeight w:val="363" w:hRule="atLeast"/>
          <w:jc w:val="center"/>
        </w:trPr>
        <w:tc>
          <w:tcPr>
            <w:tcW w:w="2266" w:type="dxa"/>
            <w:tcBorders>
              <w:top w:val="single" w:color="000000" w:sz="4" w:space="0"/>
              <w:left w:val="single" w:color="000000" w:sz="4" w:space="0"/>
              <w:bottom w:val="single" w:color="000000" w:sz="4" w:space="0"/>
              <w:right w:val="single" w:color="auto"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专业技术职务</w:t>
            </w:r>
          </w:p>
        </w:tc>
        <w:tc>
          <w:tcPr>
            <w:tcW w:w="2881" w:type="dxa"/>
            <w:tcBorders>
              <w:top w:val="single" w:color="000000" w:sz="4" w:space="0"/>
              <w:left w:val="single" w:color="auto"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岗位等级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基本教研科研工作量</w:t>
            </w:r>
          </w:p>
        </w:tc>
      </w:tr>
      <w:tr>
        <w:tblPrEx>
          <w:tblLayout w:type="fixed"/>
          <w:tblCellMar>
            <w:top w:w="0" w:type="dxa"/>
            <w:left w:w="15" w:type="dxa"/>
            <w:bottom w:w="0" w:type="dxa"/>
            <w:right w:w="15" w:type="dxa"/>
          </w:tblCellMar>
        </w:tblPrEx>
        <w:trPr>
          <w:trHeight w:val="495" w:hRule="atLeast"/>
          <w:jc w:val="center"/>
        </w:trPr>
        <w:tc>
          <w:tcPr>
            <w:tcW w:w="2266" w:type="dxa"/>
            <w:vMerge w:val="restart"/>
            <w:tcBorders>
              <w:top w:val="single" w:color="000000" w:sz="4" w:space="0"/>
              <w:left w:val="single" w:color="000000" w:sz="4" w:space="0"/>
              <w:right w:val="single" w:color="auto" w:sz="4" w:space="0"/>
            </w:tcBorders>
            <w:vAlign w:val="center"/>
          </w:tcPr>
          <w:p>
            <w:pPr>
              <w:spacing w:line="560" w:lineRule="atLeas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教授</w:t>
            </w:r>
          </w:p>
          <w:p>
            <w:pPr>
              <w:spacing w:line="560" w:lineRule="atLeas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（正高）</w:t>
            </w:r>
          </w:p>
        </w:tc>
        <w:tc>
          <w:tcPr>
            <w:tcW w:w="2881" w:type="dxa"/>
            <w:tcBorders>
              <w:top w:val="single" w:color="000000" w:sz="4" w:space="0"/>
              <w:left w:val="single" w:color="auto"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专业技术二级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ascii="仿宋_GB2312" w:hAnsi="仿宋_GB2312" w:eastAsia="仿宋_GB2312" w:cs="仿宋_GB2312"/>
                <w:sz w:val="32"/>
                <w:szCs w:val="32"/>
              </w:rPr>
              <w:t>500</w:t>
            </w:r>
          </w:p>
        </w:tc>
      </w:tr>
      <w:tr>
        <w:tblPrEx>
          <w:tblLayout w:type="fixed"/>
          <w:tblCellMar>
            <w:top w:w="0" w:type="dxa"/>
            <w:left w:w="15" w:type="dxa"/>
            <w:bottom w:w="0" w:type="dxa"/>
            <w:right w:w="15" w:type="dxa"/>
          </w:tblCellMar>
        </w:tblPrEx>
        <w:trPr>
          <w:trHeight w:val="495" w:hRule="atLeast"/>
          <w:jc w:val="center"/>
        </w:trPr>
        <w:tc>
          <w:tcPr>
            <w:tcW w:w="2266" w:type="dxa"/>
            <w:vMerge w:val="continue"/>
            <w:tcBorders>
              <w:top w:val="single" w:color="000000" w:sz="4" w:space="0"/>
              <w:left w:val="single" w:color="000000" w:sz="4" w:space="0"/>
              <w:right w:val="single" w:color="auto" w:sz="4" w:space="0"/>
            </w:tcBorders>
            <w:vAlign w:val="center"/>
          </w:tcPr>
          <w:p>
            <w:pPr>
              <w:spacing w:line="560" w:lineRule="atLeast"/>
              <w:jc w:val="center"/>
              <w:rPr>
                <w:rFonts w:ascii="仿宋_GB2312" w:hAnsi="仿宋_GB2312" w:eastAsia="仿宋_GB2312" w:cs="仿宋_GB2312"/>
                <w:sz w:val="32"/>
                <w:szCs w:val="32"/>
              </w:rPr>
            </w:pPr>
          </w:p>
        </w:tc>
        <w:tc>
          <w:tcPr>
            <w:tcW w:w="2881" w:type="dxa"/>
            <w:tcBorders>
              <w:top w:val="single" w:color="000000" w:sz="4" w:space="0"/>
              <w:left w:val="single" w:color="auto"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专业技术三级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ascii="仿宋_GB2312" w:hAnsi="仿宋_GB2312" w:eastAsia="仿宋_GB2312" w:cs="仿宋_GB2312"/>
                <w:sz w:val="32"/>
                <w:szCs w:val="32"/>
              </w:rPr>
              <w:t>300</w:t>
            </w:r>
          </w:p>
        </w:tc>
      </w:tr>
      <w:tr>
        <w:tblPrEx>
          <w:tblLayout w:type="fixed"/>
          <w:tblCellMar>
            <w:top w:w="0" w:type="dxa"/>
            <w:left w:w="15" w:type="dxa"/>
            <w:bottom w:w="0" w:type="dxa"/>
            <w:right w:w="15" w:type="dxa"/>
          </w:tblCellMar>
        </w:tblPrEx>
        <w:trPr>
          <w:trHeight w:val="574" w:hRule="atLeast"/>
          <w:jc w:val="center"/>
        </w:trPr>
        <w:tc>
          <w:tcPr>
            <w:tcW w:w="2266" w:type="dxa"/>
            <w:vMerge w:val="continue"/>
            <w:tcBorders>
              <w:top w:val="single" w:color="000000" w:sz="4" w:space="0"/>
              <w:left w:val="single" w:color="000000" w:sz="4" w:space="0"/>
              <w:bottom w:val="single" w:color="auto" w:sz="4" w:space="0"/>
              <w:right w:val="single" w:color="auto" w:sz="4" w:space="0"/>
            </w:tcBorders>
            <w:vAlign w:val="center"/>
          </w:tcPr>
          <w:p>
            <w:pPr>
              <w:spacing w:line="560" w:lineRule="atLeast"/>
              <w:jc w:val="center"/>
              <w:rPr>
                <w:rFonts w:ascii="仿宋_GB2312" w:hAnsi="仿宋_GB2312" w:eastAsia="仿宋_GB2312" w:cs="仿宋_GB2312"/>
                <w:sz w:val="32"/>
                <w:szCs w:val="32"/>
              </w:rPr>
            </w:pPr>
          </w:p>
        </w:tc>
        <w:tc>
          <w:tcPr>
            <w:tcW w:w="2881" w:type="dxa"/>
            <w:tcBorders>
              <w:top w:val="single" w:color="000000" w:sz="4" w:space="0"/>
              <w:left w:val="single" w:color="auto" w:sz="4" w:space="0"/>
              <w:bottom w:val="single" w:color="auto"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专业技术四级</w:t>
            </w:r>
          </w:p>
        </w:tc>
        <w:tc>
          <w:tcPr>
            <w:tcW w:w="3011" w:type="dxa"/>
            <w:tcBorders>
              <w:top w:val="single" w:color="000000" w:sz="4" w:space="0"/>
              <w:left w:val="single" w:color="000000" w:sz="4" w:space="0"/>
              <w:bottom w:val="single" w:color="auto"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ascii="仿宋_GB2312" w:hAnsi="仿宋_GB2312" w:eastAsia="仿宋_GB2312" w:cs="仿宋_GB2312"/>
                <w:sz w:val="32"/>
                <w:szCs w:val="32"/>
              </w:rPr>
              <w:t>200</w:t>
            </w:r>
          </w:p>
        </w:tc>
      </w:tr>
      <w:tr>
        <w:tblPrEx>
          <w:tblLayout w:type="fixed"/>
          <w:tblCellMar>
            <w:top w:w="0" w:type="dxa"/>
            <w:left w:w="15" w:type="dxa"/>
            <w:bottom w:w="0" w:type="dxa"/>
            <w:right w:w="15" w:type="dxa"/>
          </w:tblCellMar>
        </w:tblPrEx>
        <w:trPr>
          <w:trHeight w:val="495" w:hRule="atLeast"/>
          <w:jc w:val="center"/>
        </w:trPr>
        <w:tc>
          <w:tcPr>
            <w:tcW w:w="2266"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副教授</w:t>
            </w:r>
          </w:p>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（副高）</w:t>
            </w:r>
          </w:p>
        </w:tc>
        <w:tc>
          <w:tcPr>
            <w:tcW w:w="288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专业技术五级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ascii="仿宋_GB2312" w:hAnsi="仿宋_GB2312" w:eastAsia="仿宋_GB2312" w:cs="仿宋_GB2312"/>
                <w:sz w:val="32"/>
                <w:szCs w:val="32"/>
              </w:rPr>
              <w:t>180</w:t>
            </w:r>
          </w:p>
        </w:tc>
      </w:tr>
      <w:tr>
        <w:tblPrEx>
          <w:tblLayout w:type="fixed"/>
          <w:tblCellMar>
            <w:top w:w="0" w:type="dxa"/>
            <w:left w:w="15" w:type="dxa"/>
            <w:bottom w:w="0" w:type="dxa"/>
            <w:right w:w="15" w:type="dxa"/>
          </w:tblCellMar>
        </w:tblPrEx>
        <w:trPr>
          <w:trHeight w:val="495" w:hRule="atLeast"/>
          <w:jc w:val="center"/>
        </w:trPr>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atLeast"/>
              <w:jc w:val="center"/>
              <w:rPr>
                <w:rFonts w:ascii="仿宋_GB2312" w:hAnsi="仿宋_GB2312" w:eastAsia="仿宋_GB2312" w:cs="仿宋_GB2312"/>
                <w:sz w:val="32"/>
                <w:szCs w:val="32"/>
              </w:rPr>
            </w:pPr>
          </w:p>
        </w:tc>
        <w:tc>
          <w:tcPr>
            <w:tcW w:w="288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专业技术六级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ascii="仿宋_GB2312" w:hAnsi="仿宋_GB2312" w:eastAsia="仿宋_GB2312" w:cs="仿宋_GB2312"/>
                <w:sz w:val="32"/>
                <w:szCs w:val="32"/>
              </w:rPr>
              <w:t>145</w:t>
            </w:r>
          </w:p>
        </w:tc>
      </w:tr>
      <w:tr>
        <w:tblPrEx>
          <w:tblLayout w:type="fixed"/>
          <w:tblCellMar>
            <w:top w:w="0" w:type="dxa"/>
            <w:left w:w="15" w:type="dxa"/>
            <w:bottom w:w="0" w:type="dxa"/>
            <w:right w:w="15" w:type="dxa"/>
          </w:tblCellMar>
        </w:tblPrEx>
        <w:trPr>
          <w:trHeight w:val="495" w:hRule="atLeast"/>
          <w:jc w:val="center"/>
        </w:trPr>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atLeast"/>
              <w:jc w:val="center"/>
              <w:rPr>
                <w:rFonts w:ascii="仿宋_GB2312" w:hAnsi="仿宋_GB2312" w:eastAsia="仿宋_GB2312" w:cs="仿宋_GB2312"/>
                <w:sz w:val="32"/>
                <w:szCs w:val="32"/>
              </w:rPr>
            </w:pPr>
          </w:p>
        </w:tc>
        <w:tc>
          <w:tcPr>
            <w:tcW w:w="288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专业技术七级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ascii="仿宋_GB2312" w:hAnsi="仿宋_GB2312" w:eastAsia="仿宋_GB2312" w:cs="仿宋_GB2312"/>
                <w:sz w:val="32"/>
                <w:szCs w:val="32"/>
              </w:rPr>
              <w:t>110</w:t>
            </w:r>
          </w:p>
        </w:tc>
      </w:tr>
    </w:tbl>
    <w:p>
      <w:pPr>
        <w:autoSpaceDE w:val="0"/>
        <w:autoSpaceDN w:val="0"/>
        <w:adjustRightInd w:val="0"/>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教学为主型专任教师岗位人员基本教研科研工作量为相应岗位等级的</w:t>
      </w:r>
      <w:r>
        <w:rPr>
          <w:rFonts w:ascii="仿宋_GB2312" w:hAnsi="仿宋_GB2312" w:eastAsia="仿宋_GB2312" w:cs="仿宋_GB2312"/>
          <w:kern w:val="0"/>
          <w:sz w:val="32"/>
          <w:szCs w:val="32"/>
        </w:rPr>
        <w:t>1/2</w:t>
      </w:r>
      <w:r>
        <w:rPr>
          <w:rFonts w:hint="eastAsia" w:ascii="仿宋_GB2312" w:hAnsi="仿宋_GB2312" w:eastAsia="仿宋_GB2312" w:cs="仿宋_GB2312"/>
          <w:kern w:val="0"/>
          <w:sz w:val="32"/>
          <w:szCs w:val="32"/>
        </w:rPr>
        <w:t>。</w:t>
      </w:r>
    </w:p>
    <w:p>
      <w:pPr>
        <w:autoSpaceDE w:val="0"/>
        <w:autoSpaceDN w:val="0"/>
        <w:adjustRightInd w:val="0"/>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科研为主型专任教师岗位人员基本教研科研工作量为相应岗位等级的</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倍。</w:t>
      </w:r>
    </w:p>
    <w:p>
      <w:pPr>
        <w:autoSpaceDE w:val="0"/>
        <w:autoSpaceDN w:val="0"/>
        <w:adjustRightInd w:val="0"/>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科研为主型专任教师岗位人员担任校直科研机构行政职务者基本教研科研工作量为相应岗位等级的</w:t>
      </w:r>
      <w:r>
        <w:rPr>
          <w:rFonts w:ascii="仿宋_GB2312" w:hAnsi="仿宋_GB2312" w:eastAsia="仿宋_GB2312" w:cs="仿宋_GB2312"/>
          <w:kern w:val="0"/>
          <w:sz w:val="32"/>
          <w:szCs w:val="32"/>
        </w:rPr>
        <w:t>1.5</w:t>
      </w:r>
      <w:r>
        <w:rPr>
          <w:rFonts w:hint="eastAsia" w:ascii="仿宋_GB2312" w:hAnsi="仿宋_GB2312" w:eastAsia="仿宋_GB2312" w:cs="仿宋_GB2312"/>
          <w:kern w:val="0"/>
          <w:sz w:val="32"/>
          <w:szCs w:val="32"/>
        </w:rPr>
        <w:t>倍。</w:t>
      </w:r>
    </w:p>
    <w:p>
      <w:pPr>
        <w:autoSpaceDE w:val="0"/>
        <w:autoSpaceDN w:val="0"/>
        <w:adjustRightInd w:val="0"/>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）其他专任教师岗位人员</w:t>
      </w:r>
    </w:p>
    <w:tbl>
      <w:tblPr>
        <w:tblStyle w:val="7"/>
        <w:tblW w:w="8158" w:type="dxa"/>
        <w:jc w:val="center"/>
        <w:tblInd w:w="0" w:type="dxa"/>
        <w:tblLayout w:type="fixed"/>
        <w:tblCellMar>
          <w:top w:w="0" w:type="dxa"/>
          <w:left w:w="15" w:type="dxa"/>
          <w:bottom w:w="0" w:type="dxa"/>
          <w:right w:w="15" w:type="dxa"/>
        </w:tblCellMar>
      </w:tblPr>
      <w:tblGrid>
        <w:gridCol w:w="2266"/>
        <w:gridCol w:w="2881"/>
        <w:gridCol w:w="3011"/>
      </w:tblGrid>
      <w:tr>
        <w:tblPrEx>
          <w:tblLayout w:type="fixed"/>
          <w:tblCellMar>
            <w:top w:w="0" w:type="dxa"/>
            <w:left w:w="15" w:type="dxa"/>
            <w:bottom w:w="0" w:type="dxa"/>
            <w:right w:w="15" w:type="dxa"/>
          </w:tblCellMar>
        </w:tblPrEx>
        <w:trPr>
          <w:trHeight w:val="363" w:hRule="atLeast"/>
          <w:jc w:val="center"/>
        </w:trPr>
        <w:tc>
          <w:tcPr>
            <w:tcW w:w="2266" w:type="dxa"/>
            <w:tcBorders>
              <w:top w:val="single" w:color="000000" w:sz="4" w:space="0"/>
              <w:left w:val="single" w:color="000000" w:sz="4" w:space="0"/>
              <w:bottom w:val="single" w:color="000000" w:sz="4" w:space="0"/>
              <w:right w:val="single" w:color="auto"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专业技术职务</w:t>
            </w:r>
          </w:p>
        </w:tc>
        <w:tc>
          <w:tcPr>
            <w:tcW w:w="2881" w:type="dxa"/>
            <w:tcBorders>
              <w:top w:val="single" w:color="000000" w:sz="4" w:space="0"/>
              <w:left w:val="single" w:color="auto"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岗位等级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基本教研科研工作量</w:t>
            </w:r>
          </w:p>
        </w:tc>
      </w:tr>
      <w:tr>
        <w:tblPrEx>
          <w:tblLayout w:type="fixed"/>
          <w:tblCellMar>
            <w:top w:w="0" w:type="dxa"/>
            <w:left w:w="15" w:type="dxa"/>
            <w:bottom w:w="0" w:type="dxa"/>
            <w:right w:w="15" w:type="dxa"/>
          </w:tblCellMar>
        </w:tblPrEx>
        <w:trPr>
          <w:trHeight w:val="495" w:hRule="atLeast"/>
          <w:jc w:val="center"/>
        </w:trPr>
        <w:tc>
          <w:tcPr>
            <w:tcW w:w="2266"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讲师</w:t>
            </w:r>
          </w:p>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（中级）</w:t>
            </w:r>
          </w:p>
        </w:tc>
        <w:tc>
          <w:tcPr>
            <w:tcW w:w="288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专业技术八级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ascii="仿宋_GB2312" w:hAnsi="仿宋_GB2312" w:eastAsia="仿宋_GB2312" w:cs="仿宋_GB2312"/>
                <w:sz w:val="32"/>
                <w:szCs w:val="32"/>
              </w:rPr>
              <w:t>90</w:t>
            </w:r>
          </w:p>
        </w:tc>
      </w:tr>
      <w:tr>
        <w:tblPrEx>
          <w:tblLayout w:type="fixed"/>
          <w:tblCellMar>
            <w:top w:w="0" w:type="dxa"/>
            <w:left w:w="15" w:type="dxa"/>
            <w:bottom w:w="0" w:type="dxa"/>
            <w:right w:w="15" w:type="dxa"/>
          </w:tblCellMar>
        </w:tblPrEx>
        <w:trPr>
          <w:trHeight w:val="495" w:hRule="atLeast"/>
          <w:jc w:val="center"/>
        </w:trPr>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atLeast"/>
              <w:jc w:val="center"/>
              <w:rPr>
                <w:rFonts w:ascii="仿宋_GB2312" w:hAnsi="仿宋_GB2312" w:eastAsia="仿宋_GB2312" w:cs="仿宋_GB2312"/>
                <w:sz w:val="32"/>
                <w:szCs w:val="32"/>
              </w:rPr>
            </w:pPr>
          </w:p>
        </w:tc>
        <w:tc>
          <w:tcPr>
            <w:tcW w:w="288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专业技术九级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ascii="仿宋_GB2312" w:hAnsi="仿宋_GB2312" w:eastAsia="仿宋_GB2312" w:cs="仿宋_GB2312"/>
                <w:sz w:val="32"/>
                <w:szCs w:val="32"/>
              </w:rPr>
              <w:t>75</w:t>
            </w:r>
          </w:p>
        </w:tc>
      </w:tr>
      <w:tr>
        <w:tblPrEx>
          <w:tblLayout w:type="fixed"/>
          <w:tblCellMar>
            <w:top w:w="0" w:type="dxa"/>
            <w:left w:w="15" w:type="dxa"/>
            <w:bottom w:w="0" w:type="dxa"/>
            <w:right w:w="15" w:type="dxa"/>
          </w:tblCellMar>
        </w:tblPrEx>
        <w:trPr>
          <w:trHeight w:val="495" w:hRule="atLeast"/>
          <w:jc w:val="center"/>
        </w:trPr>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atLeast"/>
              <w:jc w:val="center"/>
              <w:rPr>
                <w:rFonts w:ascii="仿宋_GB2312" w:hAnsi="仿宋_GB2312" w:eastAsia="仿宋_GB2312" w:cs="仿宋_GB2312"/>
                <w:sz w:val="32"/>
                <w:szCs w:val="32"/>
              </w:rPr>
            </w:pPr>
          </w:p>
        </w:tc>
        <w:tc>
          <w:tcPr>
            <w:tcW w:w="288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专业技术十级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ascii="仿宋_GB2312" w:hAnsi="仿宋_GB2312" w:eastAsia="仿宋_GB2312" w:cs="仿宋_GB2312"/>
                <w:sz w:val="32"/>
                <w:szCs w:val="32"/>
              </w:rPr>
              <w:t>60</w:t>
            </w:r>
          </w:p>
        </w:tc>
      </w:tr>
      <w:tr>
        <w:tblPrEx>
          <w:tblLayout w:type="fixed"/>
          <w:tblCellMar>
            <w:top w:w="0" w:type="dxa"/>
            <w:left w:w="15" w:type="dxa"/>
            <w:bottom w:w="0" w:type="dxa"/>
            <w:right w:w="15" w:type="dxa"/>
          </w:tblCellMar>
        </w:tblPrEx>
        <w:trPr>
          <w:trHeight w:val="495" w:hRule="atLeast"/>
          <w:jc w:val="center"/>
        </w:trPr>
        <w:tc>
          <w:tcPr>
            <w:tcW w:w="2266" w:type="dxa"/>
            <w:vMerge w:val="restart"/>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助教</w:t>
            </w:r>
          </w:p>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（初级）</w:t>
            </w:r>
          </w:p>
        </w:tc>
        <w:tc>
          <w:tcPr>
            <w:tcW w:w="288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专业技术十一级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ascii="仿宋_GB2312" w:hAnsi="仿宋_GB2312" w:eastAsia="仿宋_GB2312" w:cs="仿宋_GB2312"/>
                <w:sz w:val="32"/>
                <w:szCs w:val="32"/>
              </w:rPr>
              <w:t>40</w:t>
            </w:r>
          </w:p>
        </w:tc>
      </w:tr>
      <w:tr>
        <w:tblPrEx>
          <w:tblLayout w:type="fixed"/>
          <w:tblCellMar>
            <w:top w:w="0" w:type="dxa"/>
            <w:left w:w="15" w:type="dxa"/>
            <w:bottom w:w="0" w:type="dxa"/>
            <w:right w:w="15" w:type="dxa"/>
          </w:tblCellMar>
        </w:tblPrEx>
        <w:trPr>
          <w:trHeight w:val="495" w:hRule="atLeast"/>
          <w:jc w:val="center"/>
        </w:trPr>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spacing w:line="560" w:lineRule="atLeast"/>
              <w:jc w:val="center"/>
              <w:rPr>
                <w:rFonts w:ascii="仿宋_GB2312" w:hAnsi="仿宋_GB2312" w:eastAsia="仿宋_GB2312" w:cs="仿宋_GB2312"/>
                <w:sz w:val="32"/>
                <w:szCs w:val="32"/>
              </w:rPr>
            </w:pPr>
          </w:p>
        </w:tc>
        <w:tc>
          <w:tcPr>
            <w:tcW w:w="2881" w:type="dxa"/>
            <w:tcBorders>
              <w:top w:val="single" w:color="000000" w:sz="4" w:space="0"/>
              <w:left w:val="single" w:color="000000" w:sz="4" w:space="0"/>
              <w:bottom w:val="single" w:color="auto"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专业技术十二级</w:t>
            </w:r>
          </w:p>
        </w:tc>
        <w:tc>
          <w:tcPr>
            <w:tcW w:w="3011" w:type="dxa"/>
            <w:tcBorders>
              <w:top w:val="single" w:color="000000" w:sz="4" w:space="0"/>
              <w:left w:val="single" w:color="000000" w:sz="4" w:space="0"/>
              <w:bottom w:val="single" w:color="000000" w:sz="4" w:space="0"/>
              <w:right w:val="single" w:color="000000" w:sz="4" w:space="0"/>
            </w:tcBorders>
            <w:vAlign w:val="center"/>
          </w:tcPr>
          <w:p>
            <w:pPr>
              <w:autoSpaceDN w:val="0"/>
              <w:spacing w:line="560" w:lineRule="atLeast"/>
              <w:jc w:val="center"/>
              <w:textAlignment w:val="center"/>
              <w:rPr>
                <w:rFonts w:ascii="仿宋_GB2312" w:hAnsi="仿宋_GB2312" w:eastAsia="仿宋_GB2312" w:cs="仿宋_GB2312"/>
                <w:sz w:val="32"/>
                <w:szCs w:val="32"/>
              </w:rPr>
            </w:pPr>
            <w:r>
              <w:rPr>
                <w:rFonts w:ascii="仿宋_GB2312" w:hAnsi="仿宋_GB2312" w:eastAsia="仿宋_GB2312" w:cs="仿宋_GB2312"/>
                <w:sz w:val="32"/>
                <w:szCs w:val="32"/>
              </w:rPr>
              <w:t>30</w:t>
            </w:r>
          </w:p>
        </w:tc>
      </w:tr>
    </w:tbl>
    <w:p>
      <w:pPr>
        <w:autoSpaceDE w:val="0"/>
        <w:autoSpaceDN w:val="0"/>
        <w:adjustRightInd w:val="0"/>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校直科研机构专职科研人员基本教研科研工作量为相应岗位等级的</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倍。</w:t>
      </w:r>
    </w:p>
    <w:p>
      <w:pPr>
        <w:autoSpaceDE w:val="0"/>
        <w:autoSpaceDN w:val="0"/>
        <w:adjustRightInd w:val="0"/>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担任校直科研机构行政职务的人员基本教研科研工作量为相应岗位等级的</w:t>
      </w:r>
      <w:r>
        <w:rPr>
          <w:rFonts w:ascii="仿宋_GB2312" w:hAnsi="仿宋_GB2312" w:eastAsia="仿宋_GB2312" w:cs="仿宋_GB2312"/>
          <w:kern w:val="0"/>
          <w:sz w:val="32"/>
          <w:szCs w:val="32"/>
        </w:rPr>
        <w:t>1.5</w:t>
      </w:r>
      <w:r>
        <w:rPr>
          <w:rFonts w:hint="eastAsia" w:ascii="仿宋_GB2312" w:hAnsi="仿宋_GB2312" w:eastAsia="仿宋_GB2312" w:cs="仿宋_GB2312"/>
          <w:kern w:val="0"/>
          <w:sz w:val="32"/>
          <w:szCs w:val="32"/>
        </w:rPr>
        <w:t>倍。</w:t>
      </w:r>
    </w:p>
    <w:p>
      <w:pPr>
        <w:autoSpaceDE w:val="0"/>
        <w:autoSpaceDN w:val="0"/>
        <w:adjustRightInd w:val="0"/>
        <w:spacing w:line="560" w:lineRule="atLeast"/>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教辅人员</w:t>
      </w:r>
    </w:p>
    <w:p>
      <w:pPr>
        <w:autoSpaceDE w:val="0"/>
        <w:autoSpaceDN w:val="0"/>
        <w:adjustRightInd w:val="0"/>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教辅人员基本教研科研工作量与教学科研并重型专任教师岗位人员和其他专任教师岗位人员相应岗位等级相同。</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（二）所有岗位人员超出基本教研科研工作量的部分学校均给予奖励</w:t>
      </w:r>
      <w:r>
        <w:rPr>
          <w:rFonts w:hint="eastAsia" w:ascii="仿宋_GB2312" w:hAnsi="仿宋_GB2312" w:eastAsia="仿宋_GB2312" w:cs="仿宋_GB2312"/>
          <w:kern w:val="0"/>
          <w:sz w:val="32"/>
          <w:szCs w:val="32"/>
          <w:lang w:val="en-US" w:eastAsia="zh-CN"/>
        </w:rPr>
        <w:t>性绩效工资</w:t>
      </w:r>
      <w:r>
        <w:rPr>
          <w:rFonts w:hint="eastAsia" w:ascii="仿宋_GB2312" w:hAnsi="仿宋_GB2312" w:eastAsia="仿宋_GB2312" w:cs="仿宋_GB2312"/>
          <w:kern w:val="0"/>
          <w:sz w:val="32"/>
          <w:szCs w:val="32"/>
        </w:rPr>
        <w:t>。</w:t>
      </w:r>
    </w:p>
    <w:p>
      <w:pPr>
        <w:tabs>
          <w:tab w:val="left" w:pos="0"/>
        </w:tabs>
        <w:autoSpaceDE w:val="0"/>
        <w:autoSpaceDN w:val="0"/>
        <w:adjustRightInd w:val="0"/>
        <w:spacing w:line="560" w:lineRule="atLeast"/>
        <w:ind w:firstLine="582" w:firstLineChars="18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（三）学校每年底对全校教职工的教研科研业绩进行核算。按个人核算的教研科研业绩直接奖励给个人</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单位二次分配时不得扣发。</w:t>
      </w:r>
    </w:p>
    <w:p>
      <w:pPr>
        <w:autoSpaceDE w:val="0"/>
        <w:autoSpaceDN w:val="0"/>
        <w:adjustRightInd w:val="0"/>
        <w:spacing w:line="560" w:lineRule="atLeast"/>
        <w:ind w:firstLine="614" w:firstLineChars="19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（四）教研科研业绩核算过程中如出现本办法未涉及的情况，由学校研究决定。</w:t>
      </w:r>
    </w:p>
    <w:p>
      <w:pPr>
        <w:autoSpaceDE w:val="0"/>
        <w:autoSpaceDN w:val="0"/>
        <w:adjustRightInd w:val="0"/>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（五）本办法自</w:t>
      </w:r>
      <w:r>
        <w:rPr>
          <w:rFonts w:ascii="仿宋_GB2312" w:hAnsi="仿宋_GB2312" w:eastAsia="仿宋_GB2312" w:cs="仿宋_GB2312"/>
          <w:kern w:val="0"/>
          <w:sz w:val="32"/>
          <w:szCs w:val="32"/>
        </w:rPr>
        <w:t>2017</w:t>
      </w:r>
      <w:r>
        <w:rPr>
          <w:rFonts w:hint="eastAsia" w:ascii="仿宋_GB2312" w:hAnsi="仿宋_GB2312" w:eastAsia="仿宋_GB2312" w:cs="仿宋_GB2312"/>
          <w:kern w:val="0"/>
          <w:sz w:val="32"/>
          <w:szCs w:val="32"/>
        </w:rPr>
        <w:t>年</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月</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日起施行，</w:t>
      </w:r>
      <w:r>
        <w:rPr>
          <w:rFonts w:hint="eastAsia" w:ascii="仿宋_GB2312" w:hAnsi="仿宋_GB2312" w:eastAsia="仿宋_GB2312" w:cs="仿宋_GB2312"/>
          <w:kern w:val="0"/>
          <w:sz w:val="32"/>
          <w:szCs w:val="32"/>
          <w:lang w:val="en-US" w:eastAsia="zh-CN"/>
        </w:rPr>
        <w:t>原</w:t>
      </w:r>
      <w:r>
        <w:rPr>
          <w:rFonts w:hint="eastAsia" w:ascii="仿宋_GB2312" w:hAnsi="仿宋_GB2312" w:eastAsia="仿宋_GB2312" w:cs="仿宋_GB2312"/>
          <w:kern w:val="0"/>
          <w:sz w:val="32"/>
          <w:szCs w:val="32"/>
        </w:rPr>
        <w:t>《滨州学院教研科研业绩量化计分办法》（滨院政〔</w:t>
      </w:r>
      <w:r>
        <w:rPr>
          <w:rFonts w:ascii="仿宋_GB2312" w:hAnsi="仿宋_GB2312" w:eastAsia="仿宋_GB2312" w:cs="仿宋_GB2312"/>
          <w:kern w:val="0"/>
          <w:sz w:val="32"/>
          <w:szCs w:val="32"/>
        </w:rPr>
        <w:t>2014</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279</w:t>
      </w:r>
      <w:r>
        <w:rPr>
          <w:rFonts w:hint="eastAsia" w:ascii="仿宋_GB2312" w:hAnsi="仿宋_GB2312" w:eastAsia="仿宋_GB2312" w:cs="仿宋_GB2312"/>
          <w:kern w:val="0"/>
          <w:sz w:val="32"/>
          <w:szCs w:val="32"/>
        </w:rPr>
        <w:t>号）同时废止。</w:t>
      </w:r>
      <w:r>
        <w:rPr>
          <w:rFonts w:ascii="仿宋_GB2312" w:hAnsi="仿宋_GB2312" w:eastAsia="仿宋_GB2312" w:cs="仿宋_GB2312"/>
          <w:kern w:val="0"/>
          <w:sz w:val="32"/>
          <w:szCs w:val="32"/>
        </w:rPr>
        <w:t xml:space="preserve"> </w:t>
      </w:r>
    </w:p>
    <w:p>
      <w:pPr>
        <w:autoSpaceDE w:val="0"/>
        <w:autoSpaceDN w:val="0"/>
        <w:adjustRightInd w:val="0"/>
        <w:spacing w:line="560" w:lineRule="atLeas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（六）本办法由教务处和科研处负责解释。</w:t>
      </w:r>
      <w:r>
        <w:rPr>
          <w:rFonts w:ascii="仿宋_GB2312" w:hAnsi="仿宋_GB2312" w:eastAsia="仿宋_GB2312" w:cs="仿宋_GB2312"/>
          <w:kern w:val="0"/>
          <w:sz w:val="32"/>
          <w:szCs w:val="32"/>
        </w:rPr>
        <w:t xml:space="preserve"> </w:t>
      </w:r>
    </w:p>
    <w:p>
      <w:pPr>
        <w:spacing w:line="560" w:lineRule="atLeast"/>
        <w:rPr>
          <w:rFonts w:ascii="仿宋_GB2312" w:hAnsi="仿宋_GB2312" w:eastAsia="仿宋_GB2312" w:cs="仿宋_GB2312"/>
          <w:kern w:val="0"/>
          <w:sz w:val="32"/>
          <w:szCs w:val="32"/>
        </w:rPr>
      </w:pPr>
      <w:r>
        <w:rPr>
          <w:rFonts w:ascii="仿宋_GB2312" w:hAnsi="仿宋_GB2312" w:eastAsia="仿宋_GB2312" w:cs="仿宋_GB2312"/>
          <w:kern w:val="0"/>
          <w:sz w:val="32"/>
          <w:szCs w:val="32"/>
        </w:rPr>
        <w:t xml:space="preserve">                             </w:t>
      </w:r>
    </w:p>
    <w:p>
      <w:pPr>
        <w:adjustRightInd w:val="0"/>
        <w:snapToGrid w:val="0"/>
        <w:spacing w:line="5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滨州学院</w:t>
      </w:r>
    </w:p>
    <w:p>
      <w:pPr>
        <w:adjustRightInd w:val="0"/>
        <w:snapToGrid w:val="0"/>
        <w:spacing w:line="560" w:lineRule="atLeast"/>
        <w:rPr>
          <w:rFonts w:ascii="仿宋_GB2312" w:hAnsi="仿宋_GB2312" w:eastAsia="仿宋_GB2312" w:cs="仿宋_GB2312"/>
          <w:i w:val="0"/>
          <w:iCs w:val="0"/>
          <w:color w:val="auto"/>
          <w:kern w:val="0"/>
          <w:sz w:val="32"/>
          <w:szCs w:val="32"/>
          <w:u w:val="none"/>
        </w:rPr>
      </w:pPr>
      <w:r>
        <w:rPr>
          <w:rFonts w:ascii="仿宋_GB2312" w:hAnsi="仿宋_GB2312" w:eastAsia="仿宋_GB2312" w:cs="仿宋_GB2312"/>
          <w:sz w:val="32"/>
          <w:szCs w:val="32"/>
        </w:rPr>
        <w:t xml:space="preserve">                                   2018</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foot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FZX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numPr>
        <w:ins w:id="0" w:author="Administrator" w:date="2017-11-16T13:57:00Z"/>
      </w:numPr>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numPr>
        <w:ins w:id="1" w:author="Administrator" w:date="2017-11-16T13:57:00Z"/>
      </w:numPr>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E9D02"/>
    <w:multiLevelType w:val="singleLevel"/>
    <w:tmpl w:val="591E9D02"/>
    <w:lvl w:ilvl="0" w:tentative="0">
      <w:start w:val="7"/>
      <w:numFmt w:val="decimal"/>
      <w:suff w:val="nothing"/>
      <w:lvlText w:val="%1."/>
      <w:lvlJc w:val="left"/>
      <w:rPr>
        <w:rFonts w:cs="Times New Roman"/>
      </w:rPr>
    </w:lvl>
  </w:abstractNum>
  <w:abstractNum w:abstractNumId="1">
    <w:nsid w:val="591E9D16"/>
    <w:multiLevelType w:val="singleLevel"/>
    <w:tmpl w:val="591E9D16"/>
    <w:lvl w:ilvl="0" w:tentative="0">
      <w:start w:val="8"/>
      <w:numFmt w:val="decimal"/>
      <w:suff w:val="nothing"/>
      <w:lvlText w:val="%1."/>
      <w:lvlJc w:val="left"/>
      <w:rPr>
        <w:rFonts w:cs="Times New Roman"/>
      </w:rPr>
    </w:lvl>
  </w:abstractNum>
  <w:abstractNum w:abstractNumId="2">
    <w:nsid w:val="5A540CEA"/>
    <w:multiLevelType w:val="singleLevel"/>
    <w:tmpl w:val="5A540CEA"/>
    <w:lvl w:ilvl="0" w:tentative="0">
      <w:start w:val="1"/>
      <w:numFmt w:val="chineseCounting"/>
      <w:suff w:val="nothing"/>
      <w:lvlText w:val="%1、"/>
      <w:lvlJc w:val="left"/>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483C57"/>
    <w:rsid w:val="0017675C"/>
    <w:rsid w:val="00301284"/>
    <w:rsid w:val="003134E5"/>
    <w:rsid w:val="004166A5"/>
    <w:rsid w:val="00541350"/>
    <w:rsid w:val="005D6ABA"/>
    <w:rsid w:val="007C6D3B"/>
    <w:rsid w:val="00894821"/>
    <w:rsid w:val="008B6899"/>
    <w:rsid w:val="009D130E"/>
    <w:rsid w:val="00A2650F"/>
    <w:rsid w:val="00AC223C"/>
    <w:rsid w:val="00B409D5"/>
    <w:rsid w:val="00B46875"/>
    <w:rsid w:val="00D0221B"/>
    <w:rsid w:val="00E827C2"/>
    <w:rsid w:val="00E827F0"/>
    <w:rsid w:val="00F55CE6"/>
    <w:rsid w:val="0646757E"/>
    <w:rsid w:val="0C86220F"/>
    <w:rsid w:val="12993097"/>
    <w:rsid w:val="14F80C26"/>
    <w:rsid w:val="151F6A8F"/>
    <w:rsid w:val="1C1B61B1"/>
    <w:rsid w:val="1D2F2601"/>
    <w:rsid w:val="22B652F5"/>
    <w:rsid w:val="288F78D5"/>
    <w:rsid w:val="2DB31624"/>
    <w:rsid w:val="2E337A95"/>
    <w:rsid w:val="303C12A5"/>
    <w:rsid w:val="30E76C2B"/>
    <w:rsid w:val="31535F2F"/>
    <w:rsid w:val="36672C35"/>
    <w:rsid w:val="368F48EF"/>
    <w:rsid w:val="37853258"/>
    <w:rsid w:val="37FA1556"/>
    <w:rsid w:val="3BB4086D"/>
    <w:rsid w:val="3CB926DD"/>
    <w:rsid w:val="3CBA4CB8"/>
    <w:rsid w:val="44746950"/>
    <w:rsid w:val="459D60CA"/>
    <w:rsid w:val="48071C32"/>
    <w:rsid w:val="4A5D42D0"/>
    <w:rsid w:val="4A613117"/>
    <w:rsid w:val="4A9B1679"/>
    <w:rsid w:val="4B844D4D"/>
    <w:rsid w:val="4CED7FCB"/>
    <w:rsid w:val="525A2A62"/>
    <w:rsid w:val="576517FF"/>
    <w:rsid w:val="595462EF"/>
    <w:rsid w:val="5B2468C1"/>
    <w:rsid w:val="625F1020"/>
    <w:rsid w:val="629C2B0E"/>
    <w:rsid w:val="664423DC"/>
    <w:rsid w:val="6A7B1097"/>
    <w:rsid w:val="6B593E57"/>
    <w:rsid w:val="71B7194C"/>
    <w:rsid w:val="72483C57"/>
    <w:rsid w:val="7363428C"/>
    <w:rsid w:val="7F5A48A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table" w:styleId="8">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批注框文本 Char"/>
    <w:basedOn w:val="5"/>
    <w:link w:val="2"/>
    <w:semiHidden/>
    <w:qFormat/>
    <w:uiPriority w:val="99"/>
    <w:rPr>
      <w:rFonts w:ascii="Times New Roman" w:hAnsi="Times New Roman"/>
      <w:sz w:val="0"/>
      <w:szCs w:val="0"/>
    </w:rPr>
  </w:style>
  <w:style w:type="character" w:customStyle="1" w:styleId="10">
    <w:name w:val="页脚 Char"/>
    <w:basedOn w:val="5"/>
    <w:link w:val="3"/>
    <w:semiHidden/>
    <w:qFormat/>
    <w:uiPriority w:val="99"/>
    <w:rPr>
      <w:rFonts w:ascii="Times New Roman" w:hAnsi="Times New Roman"/>
      <w:sz w:val="18"/>
      <w:szCs w:val="18"/>
    </w:rPr>
  </w:style>
  <w:style w:type="character" w:customStyle="1" w:styleId="11">
    <w:name w:val="页眉 Char"/>
    <w:basedOn w:val="5"/>
    <w:link w:val="4"/>
    <w:qFormat/>
    <w:uiPriority w:val="99"/>
    <w:rPr>
      <w:rFonts w:ascii="Times New Roman" w:hAnsi="Times New Roman"/>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1291</Words>
  <Characters>7360</Characters>
  <Lines>61</Lines>
  <Paragraphs>17</Paragraphs>
  <ScaleCrop>false</ScaleCrop>
  <LinksUpToDate>false</LinksUpToDate>
  <CharactersWithSpaces>8634</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2017-12-11T08:32:00Z</dcterms:created>
  <dc:creator>yan</dc:creator>
  <cp:lastModifiedBy>道通为一</cp:lastModifiedBy>
  <cp:lastPrinted>2018-01-09T08:11:00Z</cp:lastPrinted>
  <dcterms:modified xsi:type="dcterms:W3CDTF">2018-01-10T00:31:59Z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